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A153AC" w14:textId="641F8C24" w:rsidR="0071611B" w:rsidRPr="0085116C" w:rsidRDefault="0071611B" w:rsidP="00425ECE">
      <w:pPr>
        <w:spacing w:before="240"/>
        <w:ind w:right="-4654"/>
        <w:jc w:val="center"/>
        <w:rPr>
          <w:rFonts w:ascii="Times New Roman" w:hAnsi="Times New Roman" w:cs="Times New Roman"/>
          <w:sz w:val="32"/>
          <w:szCs w:val="32"/>
          <w:u w:val="single"/>
        </w:rPr>
      </w:pPr>
      <w:r w:rsidRPr="0085116C">
        <w:rPr>
          <w:rFonts w:ascii="Times New Roman" w:hAnsi="Times New Roman" w:cs="Times New Roman"/>
          <w:b/>
          <w:sz w:val="32"/>
          <w:szCs w:val="32"/>
          <w:u w:val="single"/>
        </w:rPr>
        <w:t>Smlouva o dodávce</w:t>
      </w:r>
      <w:r>
        <w:rPr>
          <w:rFonts w:ascii="Times New Roman" w:hAnsi="Times New Roman" w:cs="Times New Roman"/>
          <w:b/>
          <w:sz w:val="32"/>
          <w:szCs w:val="32"/>
          <w:u w:val="single"/>
        </w:rPr>
        <w:t>,</w:t>
      </w:r>
      <w:r w:rsidRPr="0085116C">
        <w:rPr>
          <w:rFonts w:ascii="Times New Roman" w:hAnsi="Times New Roman" w:cs="Times New Roman"/>
          <w:b/>
          <w:sz w:val="32"/>
          <w:szCs w:val="32"/>
          <w:u w:val="single"/>
        </w:rPr>
        <w:t xml:space="preserve"> implementaci</w:t>
      </w:r>
      <w:r>
        <w:rPr>
          <w:rFonts w:ascii="Times New Roman" w:hAnsi="Times New Roman" w:cs="Times New Roman"/>
          <w:b/>
          <w:sz w:val="32"/>
          <w:szCs w:val="32"/>
          <w:u w:val="single"/>
        </w:rPr>
        <w:t xml:space="preserve"> a podpoře</w:t>
      </w:r>
    </w:p>
    <w:p w14:paraId="1513C1DB" w14:textId="77777777" w:rsidR="0071611B" w:rsidRDefault="0071611B" w:rsidP="00425ECE">
      <w:pPr>
        <w:spacing w:before="240"/>
        <w:ind w:right="-4654"/>
        <w:jc w:val="center"/>
        <w:rPr>
          <w:rFonts w:ascii="Times New Roman" w:hAnsi="Times New Roman" w:cs="Times New Roman"/>
          <w:sz w:val="24"/>
          <w:szCs w:val="24"/>
        </w:rPr>
      </w:pPr>
      <w:r w:rsidRPr="0085116C">
        <w:rPr>
          <w:rFonts w:ascii="Times New Roman" w:hAnsi="Times New Roman" w:cs="Times New Roman"/>
          <w:sz w:val="24"/>
          <w:szCs w:val="24"/>
        </w:rPr>
        <w:t xml:space="preserve">uzavřená dle </w:t>
      </w:r>
      <w:proofErr w:type="spellStart"/>
      <w:r w:rsidRPr="0085116C">
        <w:rPr>
          <w:rFonts w:ascii="Times New Roman" w:hAnsi="Times New Roman" w:cs="Times New Roman"/>
          <w:sz w:val="24"/>
          <w:szCs w:val="24"/>
        </w:rPr>
        <w:t>ust</w:t>
      </w:r>
      <w:proofErr w:type="spellEnd"/>
      <w:r w:rsidRPr="0085116C">
        <w:rPr>
          <w:rFonts w:ascii="Times New Roman" w:hAnsi="Times New Roman" w:cs="Times New Roman"/>
          <w:sz w:val="24"/>
          <w:szCs w:val="24"/>
        </w:rPr>
        <w:t>. § 2586 a násl. zákona č. 89/2012 Sb., občanský zákoník, v platném znění, níže uvedeného dne, měsíce a roku, mezi:</w:t>
      </w:r>
    </w:p>
    <w:p w14:paraId="3200B644" w14:textId="77777777" w:rsidR="0071611B" w:rsidRPr="0085116C" w:rsidRDefault="0071611B" w:rsidP="00425ECE">
      <w:pPr>
        <w:spacing w:before="240"/>
        <w:ind w:right="-4654"/>
        <w:jc w:val="both"/>
        <w:rPr>
          <w:rFonts w:ascii="Times New Roman" w:hAnsi="Times New Roman" w:cs="Times New Roman"/>
          <w:sz w:val="24"/>
          <w:szCs w:val="24"/>
        </w:rPr>
      </w:pPr>
    </w:p>
    <w:p w14:paraId="605D2206" w14:textId="74DA9816" w:rsidR="0071611B" w:rsidRPr="0071611B" w:rsidRDefault="0071611B" w:rsidP="00425ECE">
      <w:pPr>
        <w:spacing w:after="0"/>
        <w:ind w:left="2120" w:right="-4654" w:hanging="2120"/>
        <w:jc w:val="both"/>
        <w:rPr>
          <w:rFonts w:ascii="Times New Roman" w:hAnsi="Times New Roman" w:cs="Times New Roman"/>
          <w:b/>
        </w:rPr>
      </w:pPr>
      <w:r w:rsidRPr="0071611B">
        <w:rPr>
          <w:rFonts w:ascii="Times New Roman" w:hAnsi="Times New Roman" w:cs="Times New Roman"/>
          <w:b/>
        </w:rPr>
        <w:t>Objednatel</w:t>
      </w:r>
      <w:r w:rsidRPr="0071611B">
        <w:rPr>
          <w:rFonts w:ascii="Times New Roman" w:hAnsi="Times New Roman" w:cs="Times New Roman"/>
          <w:b/>
        </w:rPr>
        <w:tab/>
      </w:r>
      <w:r w:rsidRPr="0071611B">
        <w:rPr>
          <w:rFonts w:ascii="Times New Roman" w:hAnsi="Times New Roman" w:cs="Times New Roman"/>
          <w:b/>
        </w:rPr>
        <w:tab/>
        <w:t>Oblastní nemocnice Náchod a.s.</w:t>
      </w:r>
      <w:r w:rsidR="00213021">
        <w:rPr>
          <w:rFonts w:ascii="Times New Roman" w:hAnsi="Times New Roman" w:cs="Times New Roman"/>
          <w:b/>
        </w:rPr>
        <w:t xml:space="preserve">  (ONN) a její odštěpný závod </w:t>
      </w:r>
      <w:r w:rsidR="00213021" w:rsidRPr="00213021">
        <w:rPr>
          <w:rFonts w:ascii="Times New Roman" w:hAnsi="Times New Roman" w:cs="Times New Roman"/>
          <w:b/>
        </w:rPr>
        <w:t xml:space="preserve">Nemocnice Rychnov nad Kněžnou </w:t>
      </w:r>
      <w:proofErr w:type="spellStart"/>
      <w:r w:rsidR="00213021" w:rsidRPr="00213021">
        <w:rPr>
          <w:rFonts w:ascii="Times New Roman" w:hAnsi="Times New Roman" w:cs="Times New Roman"/>
          <w:b/>
        </w:rPr>
        <w:t>o.z</w:t>
      </w:r>
      <w:proofErr w:type="spellEnd"/>
      <w:r w:rsidR="00213021" w:rsidRPr="00213021">
        <w:rPr>
          <w:rFonts w:ascii="Times New Roman" w:hAnsi="Times New Roman" w:cs="Times New Roman"/>
          <w:b/>
        </w:rPr>
        <w:t>.</w:t>
      </w:r>
      <w:r w:rsidR="00213021">
        <w:rPr>
          <w:rFonts w:ascii="Times New Roman" w:hAnsi="Times New Roman" w:cs="Times New Roman"/>
          <w:b/>
        </w:rPr>
        <w:t xml:space="preserve"> (</w:t>
      </w:r>
      <w:r w:rsidR="002A312B">
        <w:rPr>
          <w:rFonts w:ascii="Times New Roman" w:hAnsi="Times New Roman" w:cs="Times New Roman"/>
          <w:b/>
        </w:rPr>
        <w:t>NRK</w:t>
      </w:r>
      <w:r w:rsidR="00213021">
        <w:rPr>
          <w:rFonts w:ascii="Times New Roman" w:hAnsi="Times New Roman" w:cs="Times New Roman"/>
          <w:b/>
        </w:rPr>
        <w:t>)</w:t>
      </w:r>
    </w:p>
    <w:p w14:paraId="6FEF196B" w14:textId="679D473A" w:rsidR="0071611B" w:rsidRDefault="0071611B" w:rsidP="00425ECE">
      <w:pPr>
        <w:spacing w:after="0"/>
        <w:ind w:right="-4654"/>
        <w:jc w:val="both"/>
        <w:rPr>
          <w:rFonts w:ascii="Times New Roman" w:hAnsi="Times New Roman" w:cs="Times New Roman"/>
        </w:rPr>
      </w:pPr>
      <w:r w:rsidRPr="0071611B">
        <w:rPr>
          <w:rFonts w:ascii="Times New Roman" w:hAnsi="Times New Roman" w:cs="Times New Roman"/>
        </w:rPr>
        <w:t>Sídlo</w:t>
      </w:r>
      <w:r w:rsidR="00213021">
        <w:rPr>
          <w:rFonts w:ascii="Times New Roman" w:hAnsi="Times New Roman" w:cs="Times New Roman"/>
        </w:rPr>
        <w:t xml:space="preserve"> ONN</w:t>
      </w:r>
      <w:r w:rsidRPr="0071611B">
        <w:rPr>
          <w:rFonts w:ascii="Times New Roman" w:hAnsi="Times New Roman" w:cs="Times New Roman"/>
        </w:rPr>
        <w:t>:</w:t>
      </w:r>
      <w:r w:rsidRPr="0071611B">
        <w:rPr>
          <w:rFonts w:ascii="Times New Roman" w:hAnsi="Times New Roman" w:cs="Times New Roman"/>
        </w:rPr>
        <w:tab/>
      </w:r>
      <w:r w:rsidRPr="0071611B">
        <w:rPr>
          <w:rFonts w:ascii="Times New Roman" w:hAnsi="Times New Roman" w:cs="Times New Roman"/>
        </w:rPr>
        <w:tab/>
        <w:t>Purkyňova 446, 547 01 Náchod</w:t>
      </w:r>
    </w:p>
    <w:p w14:paraId="1701AAD3" w14:textId="64946A52" w:rsidR="00213021" w:rsidRPr="0071611B" w:rsidRDefault="00213021" w:rsidP="00425ECE">
      <w:pPr>
        <w:spacing w:after="0"/>
        <w:ind w:right="-4654"/>
        <w:jc w:val="both"/>
        <w:rPr>
          <w:rFonts w:ascii="Times New Roman" w:hAnsi="Times New Roman" w:cs="Times New Roman"/>
        </w:rPr>
      </w:pPr>
      <w:r>
        <w:rPr>
          <w:rFonts w:ascii="Times New Roman" w:hAnsi="Times New Roman" w:cs="Times New Roman"/>
        </w:rPr>
        <w:t xml:space="preserve">Sídlo </w:t>
      </w:r>
      <w:r w:rsidR="002A312B">
        <w:rPr>
          <w:rFonts w:ascii="Times New Roman" w:hAnsi="Times New Roman" w:cs="Times New Roman"/>
        </w:rPr>
        <w:t>NRK</w:t>
      </w:r>
      <w:r>
        <w:rPr>
          <w:rFonts w:ascii="Times New Roman" w:hAnsi="Times New Roman" w:cs="Times New Roman"/>
        </w:rPr>
        <w:t>:</w:t>
      </w:r>
      <w:r>
        <w:rPr>
          <w:rFonts w:ascii="Times New Roman" w:hAnsi="Times New Roman" w:cs="Times New Roman"/>
        </w:rPr>
        <w:tab/>
      </w:r>
      <w:r>
        <w:rPr>
          <w:rFonts w:ascii="Times New Roman" w:hAnsi="Times New Roman" w:cs="Times New Roman"/>
        </w:rPr>
        <w:tab/>
      </w:r>
      <w:r w:rsidRPr="00213021">
        <w:rPr>
          <w:rFonts w:ascii="Times New Roman" w:hAnsi="Times New Roman" w:cs="Times New Roman"/>
        </w:rPr>
        <w:t>Jiráskova 506, 516 01 Rychnov nad Kněžnou</w:t>
      </w:r>
    </w:p>
    <w:p w14:paraId="42AF0486" w14:textId="77777777" w:rsidR="0071611B" w:rsidRPr="0071611B" w:rsidRDefault="0071611B" w:rsidP="00425ECE">
      <w:pPr>
        <w:spacing w:after="0"/>
        <w:ind w:right="-4654"/>
        <w:jc w:val="both"/>
        <w:rPr>
          <w:rFonts w:ascii="Times New Roman" w:hAnsi="Times New Roman" w:cs="Times New Roman"/>
        </w:rPr>
      </w:pPr>
      <w:r w:rsidRPr="0071611B">
        <w:rPr>
          <w:rFonts w:ascii="Times New Roman" w:hAnsi="Times New Roman" w:cs="Times New Roman"/>
        </w:rPr>
        <w:t>IČ:</w:t>
      </w:r>
      <w:r w:rsidRPr="0071611B">
        <w:rPr>
          <w:rFonts w:ascii="Times New Roman" w:hAnsi="Times New Roman" w:cs="Times New Roman"/>
        </w:rPr>
        <w:tab/>
      </w:r>
      <w:r w:rsidRPr="0071611B">
        <w:rPr>
          <w:rFonts w:ascii="Times New Roman" w:hAnsi="Times New Roman" w:cs="Times New Roman"/>
        </w:rPr>
        <w:tab/>
      </w:r>
      <w:r w:rsidRPr="0071611B">
        <w:rPr>
          <w:rFonts w:ascii="Times New Roman" w:hAnsi="Times New Roman" w:cs="Times New Roman"/>
        </w:rPr>
        <w:tab/>
        <w:t>26000202</w:t>
      </w:r>
    </w:p>
    <w:p w14:paraId="4F4D5CD3" w14:textId="77777777" w:rsidR="0071611B" w:rsidRPr="0071611B" w:rsidRDefault="0071611B" w:rsidP="00425ECE">
      <w:pPr>
        <w:spacing w:after="0"/>
        <w:ind w:right="-4654"/>
        <w:jc w:val="both"/>
        <w:rPr>
          <w:rFonts w:ascii="Times New Roman" w:hAnsi="Times New Roman" w:cs="Times New Roman"/>
        </w:rPr>
      </w:pPr>
      <w:r w:rsidRPr="0071611B">
        <w:rPr>
          <w:rFonts w:ascii="Times New Roman" w:hAnsi="Times New Roman" w:cs="Times New Roman"/>
        </w:rPr>
        <w:t>DIČ pro účely DPH:</w:t>
      </w:r>
      <w:r w:rsidRPr="0071611B">
        <w:rPr>
          <w:rFonts w:ascii="Times New Roman" w:hAnsi="Times New Roman" w:cs="Times New Roman"/>
        </w:rPr>
        <w:tab/>
        <w:t>699004900</w:t>
      </w:r>
    </w:p>
    <w:p w14:paraId="65EEE3D1" w14:textId="52CB65E3" w:rsidR="0071611B" w:rsidRPr="0071611B" w:rsidRDefault="0071611B" w:rsidP="00425ECE">
      <w:pPr>
        <w:spacing w:after="0"/>
        <w:ind w:left="2120" w:right="-4654" w:hanging="2120"/>
        <w:jc w:val="both"/>
        <w:rPr>
          <w:rFonts w:ascii="Times New Roman" w:hAnsi="Times New Roman" w:cs="Times New Roman"/>
        </w:rPr>
      </w:pPr>
      <w:r w:rsidRPr="0071611B">
        <w:rPr>
          <w:rFonts w:ascii="Times New Roman" w:hAnsi="Times New Roman" w:cs="Times New Roman"/>
        </w:rPr>
        <w:t>Zastoupení:</w:t>
      </w:r>
      <w:r w:rsidRPr="0071611B">
        <w:rPr>
          <w:sz w:val="20"/>
          <w:szCs w:val="20"/>
        </w:rPr>
        <w:tab/>
      </w:r>
      <w:r w:rsidRPr="0071611B">
        <w:rPr>
          <w:sz w:val="20"/>
          <w:szCs w:val="20"/>
        </w:rPr>
        <w:tab/>
      </w:r>
      <w:bookmarkStart w:id="0" w:name="_Hlk178789537"/>
      <w:r w:rsidRPr="0071611B">
        <w:rPr>
          <w:rFonts w:ascii="Times New Roman" w:hAnsi="Times New Roman" w:cs="Times New Roman"/>
        </w:rPr>
        <w:t>RNDr. Bc. Jan Mach, předseda správní rady</w:t>
      </w:r>
      <w:bookmarkEnd w:id="0"/>
      <w:r w:rsidR="00213021">
        <w:rPr>
          <w:rFonts w:ascii="Times New Roman" w:hAnsi="Times New Roman" w:cs="Times New Roman"/>
        </w:rPr>
        <w:t xml:space="preserve"> ONN a Ing. Luboš Mottl, </w:t>
      </w:r>
      <w:r w:rsidR="00213021" w:rsidRPr="00213021">
        <w:rPr>
          <w:rFonts w:ascii="Times New Roman" w:hAnsi="Times New Roman" w:cs="Times New Roman"/>
        </w:rPr>
        <w:t xml:space="preserve">vedoucí odštěpného závodu </w:t>
      </w:r>
      <w:r w:rsidR="002A312B">
        <w:rPr>
          <w:rFonts w:ascii="Times New Roman" w:hAnsi="Times New Roman" w:cs="Times New Roman"/>
        </w:rPr>
        <w:t>NRK</w:t>
      </w:r>
    </w:p>
    <w:p w14:paraId="09C4CFB9" w14:textId="63CDD87F" w:rsidR="00213021" w:rsidRDefault="0071611B" w:rsidP="00425ECE">
      <w:pPr>
        <w:spacing w:after="0"/>
        <w:ind w:left="2120" w:right="-4654" w:hanging="2120"/>
        <w:jc w:val="both"/>
        <w:rPr>
          <w:rFonts w:ascii="Times New Roman" w:hAnsi="Times New Roman" w:cs="Times New Roman"/>
          <w:i/>
          <w:iCs/>
        </w:rPr>
      </w:pPr>
      <w:r w:rsidRPr="0071611B">
        <w:rPr>
          <w:rFonts w:ascii="Times New Roman" w:hAnsi="Times New Roman" w:cs="Times New Roman"/>
        </w:rPr>
        <w:t>Bankovní spojení</w:t>
      </w:r>
      <w:r w:rsidR="00213021">
        <w:rPr>
          <w:rFonts w:ascii="Times New Roman" w:hAnsi="Times New Roman" w:cs="Times New Roman"/>
        </w:rPr>
        <w:t xml:space="preserve"> pro ONN </w:t>
      </w:r>
      <w:r w:rsidRPr="0071611B">
        <w:rPr>
          <w:rFonts w:ascii="Times New Roman" w:hAnsi="Times New Roman" w:cs="Times New Roman"/>
        </w:rPr>
        <w:t xml:space="preserve">: </w:t>
      </w:r>
      <w:r w:rsidRPr="0071611B">
        <w:rPr>
          <w:rFonts w:ascii="Times New Roman" w:hAnsi="Times New Roman" w:cs="Times New Roman"/>
        </w:rPr>
        <w:tab/>
      </w:r>
      <w:r w:rsidRPr="0071611B">
        <w:rPr>
          <w:rFonts w:ascii="Times New Roman" w:hAnsi="Times New Roman" w:cs="Times New Roman"/>
          <w:i/>
          <w:iCs/>
        </w:rPr>
        <w:t>[bude</w:t>
      </w:r>
      <w:r w:rsidRPr="0071611B">
        <w:rPr>
          <w:rFonts w:ascii="Times New Roman" w:hAnsi="Times New Roman" w:cs="Times New Roman"/>
        </w:rPr>
        <w:t xml:space="preserve"> </w:t>
      </w:r>
      <w:r w:rsidRPr="0071611B">
        <w:rPr>
          <w:rFonts w:ascii="Times New Roman" w:hAnsi="Times New Roman" w:cs="Times New Roman"/>
          <w:i/>
          <w:iCs/>
        </w:rPr>
        <w:t>doplněno Objednatelem při podpisu smlouvy]</w:t>
      </w:r>
    </w:p>
    <w:p w14:paraId="0BE2A8C2" w14:textId="760038E2" w:rsidR="00213021" w:rsidRPr="00213021" w:rsidRDefault="00213021" w:rsidP="00425ECE">
      <w:pPr>
        <w:spacing w:after="0"/>
        <w:ind w:left="2120" w:right="-4654" w:hanging="2120"/>
        <w:jc w:val="both"/>
        <w:rPr>
          <w:rFonts w:ascii="Times New Roman" w:hAnsi="Times New Roman" w:cs="Times New Roman"/>
          <w:i/>
          <w:iCs/>
        </w:rPr>
      </w:pPr>
      <w:r w:rsidRPr="0071611B">
        <w:rPr>
          <w:rFonts w:ascii="Times New Roman" w:hAnsi="Times New Roman" w:cs="Times New Roman"/>
        </w:rPr>
        <w:t>Bankovní spojení</w:t>
      </w:r>
      <w:r>
        <w:rPr>
          <w:rFonts w:ascii="Times New Roman" w:hAnsi="Times New Roman" w:cs="Times New Roman"/>
        </w:rPr>
        <w:t xml:space="preserve"> pro </w:t>
      </w:r>
      <w:r w:rsidR="002A312B">
        <w:rPr>
          <w:rFonts w:ascii="Times New Roman" w:hAnsi="Times New Roman" w:cs="Times New Roman"/>
        </w:rPr>
        <w:t>NRK</w:t>
      </w:r>
      <w:r>
        <w:rPr>
          <w:rFonts w:ascii="Times New Roman" w:hAnsi="Times New Roman" w:cs="Times New Roman"/>
        </w:rPr>
        <w:t xml:space="preserve"> </w:t>
      </w:r>
      <w:r w:rsidRPr="0071611B">
        <w:rPr>
          <w:rFonts w:ascii="Times New Roman" w:hAnsi="Times New Roman" w:cs="Times New Roman"/>
        </w:rPr>
        <w:t xml:space="preserve">: </w:t>
      </w:r>
      <w:r w:rsidRPr="0071611B">
        <w:rPr>
          <w:rFonts w:ascii="Times New Roman" w:hAnsi="Times New Roman" w:cs="Times New Roman"/>
        </w:rPr>
        <w:tab/>
      </w:r>
      <w:r w:rsidRPr="0071611B">
        <w:rPr>
          <w:rFonts w:ascii="Times New Roman" w:hAnsi="Times New Roman" w:cs="Times New Roman"/>
          <w:i/>
          <w:iCs/>
        </w:rPr>
        <w:t>[bude</w:t>
      </w:r>
      <w:r w:rsidRPr="0071611B">
        <w:rPr>
          <w:rFonts w:ascii="Times New Roman" w:hAnsi="Times New Roman" w:cs="Times New Roman"/>
        </w:rPr>
        <w:t xml:space="preserve"> </w:t>
      </w:r>
      <w:r w:rsidRPr="0071611B">
        <w:rPr>
          <w:rFonts w:ascii="Times New Roman" w:hAnsi="Times New Roman" w:cs="Times New Roman"/>
          <w:i/>
          <w:iCs/>
        </w:rPr>
        <w:t>doplněno Objednatelem při podpisu smlouvy]</w:t>
      </w:r>
    </w:p>
    <w:p w14:paraId="4C9F40C9" w14:textId="79CA90E8" w:rsidR="0071611B" w:rsidRPr="0071611B" w:rsidRDefault="0071611B" w:rsidP="00425ECE">
      <w:pPr>
        <w:spacing w:after="0"/>
        <w:ind w:left="2120" w:right="-4654" w:hanging="2120"/>
        <w:jc w:val="both"/>
        <w:rPr>
          <w:rFonts w:ascii="Segoe UI" w:eastAsia="Segoe UI" w:hAnsi="Segoe UI" w:cs="Segoe UI"/>
          <w:sz w:val="16"/>
          <w:szCs w:val="16"/>
        </w:rPr>
      </w:pPr>
      <w:r w:rsidRPr="0071611B">
        <w:rPr>
          <w:rFonts w:ascii="Times New Roman" w:hAnsi="Times New Roman" w:cs="Times New Roman"/>
        </w:rPr>
        <w:t>Kontaktní osoba ve věcech smluvních:</w:t>
      </w:r>
      <w:r w:rsidRPr="0071611B">
        <w:rPr>
          <w:rFonts w:eastAsiaTheme="minorEastAsia"/>
        </w:rPr>
        <w:t xml:space="preserve"> </w:t>
      </w:r>
      <w:r w:rsidR="00213021" w:rsidRPr="0071611B">
        <w:rPr>
          <w:sz w:val="20"/>
          <w:szCs w:val="20"/>
        </w:rPr>
        <w:tab/>
      </w:r>
      <w:r w:rsidR="00213021" w:rsidRPr="0071611B">
        <w:rPr>
          <w:rFonts w:ascii="Times New Roman" w:hAnsi="Times New Roman" w:cs="Times New Roman"/>
        </w:rPr>
        <w:t xml:space="preserve">RNDr. Bc. Jan Mach </w:t>
      </w:r>
      <w:r w:rsidRPr="0071611B">
        <w:rPr>
          <w:rFonts w:ascii="Times New Roman" w:hAnsi="Times New Roman" w:cs="Times New Roman"/>
        </w:rPr>
        <w:t xml:space="preserve">[tel.: </w:t>
      </w:r>
      <w:r w:rsidRPr="0071611B">
        <w:rPr>
          <w:rFonts w:ascii="Times New Roman" w:hAnsi="Times New Roman" w:cs="Times New Roman"/>
          <w:i/>
          <w:iCs/>
        </w:rPr>
        <w:t>bude doplněno</w:t>
      </w:r>
      <w:r w:rsidRPr="0071611B">
        <w:rPr>
          <w:rFonts w:ascii="Times New Roman" w:hAnsi="Times New Roman" w:cs="Times New Roman"/>
        </w:rPr>
        <w:t xml:space="preserve"> a e-mail: </w:t>
      </w:r>
      <w:r w:rsidRPr="0071611B">
        <w:rPr>
          <w:rFonts w:ascii="Times New Roman" w:hAnsi="Times New Roman" w:cs="Times New Roman"/>
          <w:i/>
          <w:iCs/>
        </w:rPr>
        <w:t>bude doplněno</w:t>
      </w:r>
      <w:r w:rsidRPr="0071611B">
        <w:rPr>
          <w:rFonts w:ascii="Times New Roman" w:hAnsi="Times New Roman" w:cs="Times New Roman"/>
        </w:rPr>
        <w:t>]</w:t>
      </w:r>
    </w:p>
    <w:p w14:paraId="1485503D" w14:textId="77777777" w:rsidR="0071611B" w:rsidRPr="0071611B" w:rsidRDefault="0071611B" w:rsidP="00425ECE">
      <w:pPr>
        <w:spacing w:after="0"/>
        <w:ind w:left="2120" w:right="-4654" w:hanging="2120"/>
        <w:jc w:val="both"/>
        <w:rPr>
          <w:rFonts w:ascii="Times New Roman" w:hAnsi="Times New Roman" w:cs="Times New Roman"/>
        </w:rPr>
      </w:pPr>
      <w:r w:rsidRPr="0071611B">
        <w:rPr>
          <w:rFonts w:ascii="Times New Roman" w:hAnsi="Times New Roman" w:cs="Times New Roman"/>
        </w:rPr>
        <w:t xml:space="preserve">Kontaktní osoba ve věcech technických: Ing. Bohuslav Hrabčuk [tel.: </w:t>
      </w:r>
      <w:r w:rsidRPr="0071611B">
        <w:rPr>
          <w:rFonts w:ascii="Times New Roman" w:hAnsi="Times New Roman" w:cs="Times New Roman"/>
          <w:i/>
          <w:iCs/>
        </w:rPr>
        <w:t>bude doplněno</w:t>
      </w:r>
      <w:r w:rsidRPr="0071611B">
        <w:rPr>
          <w:rFonts w:ascii="Times New Roman" w:hAnsi="Times New Roman" w:cs="Times New Roman"/>
        </w:rPr>
        <w:t xml:space="preserve"> a e-mail: </w:t>
      </w:r>
      <w:r w:rsidRPr="0071611B">
        <w:rPr>
          <w:rFonts w:ascii="Times New Roman" w:hAnsi="Times New Roman" w:cs="Times New Roman"/>
          <w:i/>
          <w:iCs/>
        </w:rPr>
        <w:t>bude doplněno</w:t>
      </w:r>
      <w:r w:rsidRPr="0071611B">
        <w:rPr>
          <w:rFonts w:ascii="Times New Roman" w:hAnsi="Times New Roman" w:cs="Times New Roman"/>
        </w:rPr>
        <w:t>]</w:t>
      </w:r>
    </w:p>
    <w:p w14:paraId="5963F93E" w14:textId="0B0A9AEC" w:rsidR="0071611B" w:rsidRPr="0071611B" w:rsidRDefault="0071611B" w:rsidP="00425ECE">
      <w:pPr>
        <w:spacing w:after="0"/>
        <w:ind w:right="-4654"/>
        <w:jc w:val="both"/>
        <w:rPr>
          <w:rFonts w:ascii="Times New Roman" w:hAnsi="Times New Roman" w:cs="Times New Roman"/>
          <w:u w:val="single"/>
        </w:rPr>
      </w:pPr>
      <w:r w:rsidRPr="0071611B">
        <w:rPr>
          <w:rFonts w:ascii="Times New Roman" w:hAnsi="Times New Roman" w:cs="Times New Roman"/>
          <w:u w:val="single"/>
        </w:rPr>
        <w:t>na straně první (dále jen jako „objednatel“)</w:t>
      </w:r>
    </w:p>
    <w:p w14:paraId="22FE8225" w14:textId="77777777" w:rsidR="00C91CE1" w:rsidRPr="0071611B" w:rsidRDefault="00C91CE1" w:rsidP="00425ECE">
      <w:pPr>
        <w:spacing w:after="0"/>
        <w:ind w:right="-4654"/>
        <w:rPr>
          <w:sz w:val="20"/>
          <w:szCs w:val="20"/>
        </w:rPr>
      </w:pPr>
    </w:p>
    <w:p w14:paraId="252F9CFA" w14:textId="77777777" w:rsidR="0071611B" w:rsidRPr="0071611B" w:rsidRDefault="0071611B" w:rsidP="00425ECE">
      <w:pPr>
        <w:spacing w:after="0"/>
        <w:ind w:right="-4654"/>
        <w:jc w:val="both"/>
        <w:rPr>
          <w:rFonts w:ascii="Times New Roman" w:hAnsi="Times New Roman" w:cs="Times New Roman"/>
          <w:b/>
          <w:bCs/>
        </w:rPr>
      </w:pPr>
      <w:r w:rsidRPr="0071611B">
        <w:rPr>
          <w:rFonts w:ascii="Times New Roman" w:hAnsi="Times New Roman" w:cs="Times New Roman"/>
          <w:b/>
          <w:bCs/>
        </w:rPr>
        <w:t xml:space="preserve">a </w:t>
      </w:r>
    </w:p>
    <w:p w14:paraId="2EA5E2E3" w14:textId="77777777" w:rsidR="0071611B" w:rsidRPr="0071611B" w:rsidRDefault="0071611B" w:rsidP="00425ECE">
      <w:pPr>
        <w:spacing w:after="0"/>
        <w:ind w:right="-4654"/>
        <w:jc w:val="both"/>
        <w:rPr>
          <w:rFonts w:ascii="Times New Roman" w:hAnsi="Times New Roman" w:cs="Times New Roman"/>
          <w:u w:val="single"/>
        </w:rPr>
      </w:pPr>
    </w:p>
    <w:p w14:paraId="2CFDDD8E" w14:textId="77777777" w:rsidR="0071611B" w:rsidRPr="0071611B" w:rsidRDefault="0071611B" w:rsidP="00425ECE">
      <w:pPr>
        <w:spacing w:after="0"/>
        <w:ind w:right="-4654"/>
        <w:jc w:val="both"/>
        <w:rPr>
          <w:rFonts w:ascii="Times New Roman" w:hAnsi="Times New Roman" w:cs="Times New Roman"/>
        </w:rPr>
      </w:pPr>
      <w:r w:rsidRPr="0071611B">
        <w:rPr>
          <w:rFonts w:ascii="Times New Roman" w:hAnsi="Times New Roman" w:cs="Times New Roman"/>
          <w:b/>
        </w:rPr>
        <w:t xml:space="preserve">Dodavatel </w:t>
      </w:r>
      <w:r w:rsidRPr="0071611B">
        <w:rPr>
          <w:rFonts w:ascii="Times New Roman" w:hAnsi="Times New Roman" w:cs="Times New Roman"/>
          <w:b/>
        </w:rPr>
        <w:tab/>
      </w:r>
      <w:r w:rsidRPr="0071611B">
        <w:rPr>
          <w:rFonts w:ascii="Times New Roman" w:hAnsi="Times New Roman" w:cs="Times New Roman"/>
          <w:b/>
        </w:rPr>
        <w:tab/>
      </w:r>
      <w:r w:rsidRPr="0071611B">
        <w:rPr>
          <w:rFonts w:ascii="Times New Roman" w:hAnsi="Times New Roman" w:cs="Times New Roman"/>
        </w:rPr>
        <w:t>[</w:t>
      </w:r>
      <w:r w:rsidRPr="0071611B">
        <w:rPr>
          <w:rFonts w:ascii="Times New Roman" w:hAnsi="Times New Roman" w:cs="Times New Roman"/>
          <w:highlight w:val="yellow"/>
        </w:rPr>
        <w:t>DOPLNÍ DODAVATEL</w:t>
      </w:r>
      <w:r w:rsidRPr="0071611B">
        <w:rPr>
          <w:rFonts w:ascii="Times New Roman" w:hAnsi="Times New Roman" w:cs="Times New Roman"/>
        </w:rPr>
        <w:t>]</w:t>
      </w:r>
    </w:p>
    <w:p w14:paraId="2229682E" w14:textId="77777777" w:rsidR="0071611B" w:rsidRPr="0071611B" w:rsidRDefault="0071611B" w:rsidP="00425ECE">
      <w:pPr>
        <w:spacing w:after="0"/>
        <w:ind w:right="-4654"/>
        <w:jc w:val="both"/>
        <w:rPr>
          <w:rFonts w:ascii="Times New Roman" w:hAnsi="Times New Roman" w:cs="Times New Roman"/>
        </w:rPr>
      </w:pPr>
      <w:r w:rsidRPr="0071611B">
        <w:rPr>
          <w:rFonts w:ascii="Times New Roman" w:hAnsi="Times New Roman" w:cs="Times New Roman"/>
        </w:rPr>
        <w:t>Sídlo:</w:t>
      </w:r>
      <w:r w:rsidRPr="0071611B">
        <w:rPr>
          <w:rFonts w:ascii="Times New Roman" w:hAnsi="Times New Roman" w:cs="Times New Roman"/>
        </w:rPr>
        <w:tab/>
      </w:r>
      <w:r w:rsidRPr="0071611B">
        <w:rPr>
          <w:rFonts w:ascii="Times New Roman" w:hAnsi="Times New Roman" w:cs="Times New Roman"/>
        </w:rPr>
        <w:tab/>
      </w:r>
      <w:r w:rsidRPr="0071611B">
        <w:rPr>
          <w:rFonts w:ascii="Times New Roman" w:hAnsi="Times New Roman" w:cs="Times New Roman"/>
        </w:rPr>
        <w:tab/>
        <w:t>[</w:t>
      </w:r>
      <w:r w:rsidRPr="0071611B">
        <w:rPr>
          <w:rFonts w:ascii="Times New Roman" w:hAnsi="Times New Roman" w:cs="Times New Roman"/>
          <w:highlight w:val="yellow"/>
        </w:rPr>
        <w:t>DOPLNÍ DODAVATEL</w:t>
      </w:r>
      <w:r w:rsidRPr="0071611B">
        <w:rPr>
          <w:rFonts w:ascii="Times New Roman" w:hAnsi="Times New Roman" w:cs="Times New Roman"/>
        </w:rPr>
        <w:t>]</w:t>
      </w:r>
    </w:p>
    <w:p w14:paraId="298E6D27" w14:textId="77777777" w:rsidR="0071611B" w:rsidRPr="0071611B" w:rsidRDefault="0071611B" w:rsidP="00425ECE">
      <w:pPr>
        <w:spacing w:after="0"/>
        <w:ind w:right="-4654"/>
        <w:jc w:val="both"/>
        <w:rPr>
          <w:rFonts w:ascii="Times New Roman" w:hAnsi="Times New Roman" w:cs="Times New Roman"/>
        </w:rPr>
      </w:pPr>
      <w:r w:rsidRPr="0071611B">
        <w:rPr>
          <w:rFonts w:ascii="Times New Roman" w:hAnsi="Times New Roman" w:cs="Times New Roman"/>
        </w:rPr>
        <w:t>IČ:</w:t>
      </w:r>
      <w:r w:rsidRPr="0071611B">
        <w:rPr>
          <w:rFonts w:ascii="Times New Roman" w:hAnsi="Times New Roman" w:cs="Times New Roman"/>
        </w:rPr>
        <w:tab/>
      </w:r>
      <w:r w:rsidRPr="0071611B">
        <w:rPr>
          <w:rFonts w:ascii="Times New Roman" w:hAnsi="Times New Roman" w:cs="Times New Roman"/>
        </w:rPr>
        <w:tab/>
      </w:r>
      <w:r w:rsidRPr="0071611B">
        <w:rPr>
          <w:rFonts w:ascii="Times New Roman" w:hAnsi="Times New Roman" w:cs="Times New Roman"/>
        </w:rPr>
        <w:tab/>
        <w:t>[</w:t>
      </w:r>
      <w:r w:rsidRPr="0071611B">
        <w:rPr>
          <w:rFonts w:ascii="Times New Roman" w:hAnsi="Times New Roman" w:cs="Times New Roman"/>
          <w:highlight w:val="yellow"/>
        </w:rPr>
        <w:t>DOPLNÍ DODAVATEL</w:t>
      </w:r>
      <w:r w:rsidRPr="0071611B">
        <w:rPr>
          <w:rFonts w:ascii="Times New Roman" w:hAnsi="Times New Roman" w:cs="Times New Roman"/>
        </w:rPr>
        <w:t>]</w:t>
      </w:r>
      <w:r w:rsidRPr="0071611B">
        <w:rPr>
          <w:rFonts w:ascii="Times New Roman" w:eastAsia="Times New Roman" w:hAnsi="Times New Roman" w:cs="Times New Roman"/>
          <w:lang w:eastAsia="cs-CZ"/>
        </w:rPr>
        <w:t xml:space="preserve">  DIČ: </w:t>
      </w:r>
      <w:r w:rsidRPr="0071611B">
        <w:rPr>
          <w:rFonts w:ascii="Times New Roman" w:hAnsi="Times New Roman" w:cs="Times New Roman"/>
        </w:rPr>
        <w:t>[</w:t>
      </w:r>
      <w:r w:rsidRPr="0071611B">
        <w:rPr>
          <w:rFonts w:ascii="Times New Roman" w:hAnsi="Times New Roman" w:cs="Times New Roman"/>
          <w:highlight w:val="yellow"/>
        </w:rPr>
        <w:t>DOPLNÍ DODAVATEL</w:t>
      </w:r>
      <w:r w:rsidRPr="0071611B">
        <w:rPr>
          <w:rFonts w:ascii="Times New Roman" w:hAnsi="Times New Roman" w:cs="Times New Roman"/>
        </w:rPr>
        <w:t>]</w:t>
      </w:r>
    </w:p>
    <w:p w14:paraId="57FE2CBC" w14:textId="77777777" w:rsidR="0071611B" w:rsidRPr="0071611B" w:rsidRDefault="0071611B" w:rsidP="00425ECE">
      <w:pPr>
        <w:spacing w:after="0"/>
        <w:ind w:right="-4654"/>
        <w:jc w:val="both"/>
        <w:rPr>
          <w:rFonts w:ascii="Times New Roman" w:hAnsi="Times New Roman" w:cs="Times New Roman"/>
        </w:rPr>
      </w:pPr>
      <w:r w:rsidRPr="0071611B">
        <w:rPr>
          <w:rFonts w:ascii="Times New Roman" w:hAnsi="Times New Roman" w:cs="Times New Roman"/>
        </w:rPr>
        <w:t>Zastoupení:</w:t>
      </w:r>
      <w:r w:rsidRPr="0071611B">
        <w:rPr>
          <w:rFonts w:ascii="Times New Roman" w:hAnsi="Times New Roman" w:cs="Times New Roman"/>
        </w:rPr>
        <w:tab/>
      </w:r>
      <w:r w:rsidRPr="0071611B">
        <w:rPr>
          <w:rFonts w:ascii="Times New Roman" w:hAnsi="Times New Roman" w:cs="Times New Roman"/>
        </w:rPr>
        <w:tab/>
        <w:t>[</w:t>
      </w:r>
      <w:r w:rsidRPr="0071611B">
        <w:rPr>
          <w:rFonts w:ascii="Times New Roman" w:hAnsi="Times New Roman" w:cs="Times New Roman"/>
          <w:highlight w:val="yellow"/>
        </w:rPr>
        <w:t>DOPLNÍ DODAVATEL</w:t>
      </w:r>
      <w:r w:rsidRPr="0071611B">
        <w:rPr>
          <w:rFonts w:ascii="Times New Roman" w:hAnsi="Times New Roman" w:cs="Times New Roman"/>
        </w:rPr>
        <w:t>]</w:t>
      </w:r>
    </w:p>
    <w:p w14:paraId="4D0711A5" w14:textId="77777777" w:rsidR="0071611B" w:rsidRPr="0071611B" w:rsidRDefault="0071611B" w:rsidP="00425ECE">
      <w:pPr>
        <w:spacing w:after="0"/>
        <w:ind w:right="-4654"/>
        <w:jc w:val="both"/>
        <w:rPr>
          <w:rFonts w:ascii="Times New Roman" w:hAnsi="Times New Roman" w:cs="Times New Roman"/>
        </w:rPr>
      </w:pPr>
      <w:bookmarkStart w:id="1" w:name="_Hlk177568235"/>
      <w:r w:rsidRPr="0071611B">
        <w:rPr>
          <w:rFonts w:ascii="Times New Roman" w:eastAsia="Times New Roman" w:hAnsi="Times New Roman" w:cs="Times New Roman"/>
          <w:lang w:eastAsia="cs-CZ"/>
        </w:rPr>
        <w:t xml:space="preserve">Bankovní spojení: </w:t>
      </w:r>
      <w:r w:rsidRPr="0071611B">
        <w:rPr>
          <w:rFonts w:ascii="Times New Roman" w:eastAsia="Times New Roman" w:hAnsi="Times New Roman" w:cs="Times New Roman"/>
          <w:lang w:eastAsia="cs-CZ"/>
        </w:rPr>
        <w:tab/>
      </w:r>
      <w:r w:rsidRPr="0071611B">
        <w:rPr>
          <w:rFonts w:ascii="Times New Roman" w:hAnsi="Times New Roman" w:cs="Times New Roman"/>
        </w:rPr>
        <w:t>[</w:t>
      </w:r>
      <w:r w:rsidRPr="0071611B">
        <w:rPr>
          <w:rFonts w:ascii="Times New Roman" w:hAnsi="Times New Roman" w:cs="Times New Roman"/>
          <w:highlight w:val="yellow"/>
        </w:rPr>
        <w:t>DOPLNÍ DODAVATEL</w:t>
      </w:r>
      <w:r w:rsidRPr="0071611B">
        <w:rPr>
          <w:rFonts w:ascii="Times New Roman" w:hAnsi="Times New Roman" w:cs="Times New Roman"/>
        </w:rPr>
        <w:t>]</w:t>
      </w:r>
      <w:r w:rsidRPr="0071611B">
        <w:rPr>
          <w:rFonts w:ascii="Times New Roman" w:eastAsia="Times New Roman" w:hAnsi="Times New Roman" w:cs="Times New Roman"/>
          <w:lang w:eastAsia="cs-CZ"/>
        </w:rPr>
        <w:tab/>
        <w:t>číslo účtu:</w:t>
      </w:r>
      <w:r w:rsidRPr="0071611B">
        <w:rPr>
          <w:rFonts w:ascii="Times New Roman" w:hAnsi="Times New Roman" w:cs="Times New Roman"/>
        </w:rPr>
        <w:t xml:space="preserve"> [</w:t>
      </w:r>
      <w:r w:rsidRPr="0071611B">
        <w:rPr>
          <w:rFonts w:ascii="Times New Roman" w:hAnsi="Times New Roman" w:cs="Times New Roman"/>
          <w:highlight w:val="yellow"/>
        </w:rPr>
        <w:t>DOPLNÍ DODAVATEL</w:t>
      </w:r>
      <w:r w:rsidRPr="0071611B">
        <w:rPr>
          <w:rFonts w:ascii="Times New Roman" w:hAnsi="Times New Roman" w:cs="Times New Roman"/>
        </w:rPr>
        <w:t>]</w:t>
      </w:r>
    </w:p>
    <w:bookmarkEnd w:id="1"/>
    <w:p w14:paraId="233CCF9E" w14:textId="1360B085" w:rsidR="0071611B" w:rsidRPr="0071611B" w:rsidRDefault="0071611B" w:rsidP="00425ECE">
      <w:pPr>
        <w:spacing w:after="0"/>
        <w:ind w:right="-4654"/>
        <w:jc w:val="both"/>
        <w:rPr>
          <w:rFonts w:ascii="Times New Roman" w:hAnsi="Times New Roman" w:cs="Times New Roman"/>
        </w:rPr>
      </w:pPr>
    </w:p>
    <w:p w14:paraId="6EF5B0B8" w14:textId="77777777" w:rsidR="0071611B" w:rsidRPr="0071611B" w:rsidRDefault="0071611B" w:rsidP="00425ECE">
      <w:pPr>
        <w:spacing w:after="0"/>
        <w:ind w:right="-4654"/>
        <w:jc w:val="both"/>
        <w:rPr>
          <w:rFonts w:ascii="Times New Roman" w:eastAsiaTheme="majorEastAsia" w:hAnsi="Times New Roman" w:cs="Times New Roman"/>
        </w:rPr>
      </w:pPr>
      <w:r w:rsidRPr="0071611B">
        <w:rPr>
          <w:rFonts w:ascii="Times New Roman" w:eastAsiaTheme="majorEastAsia" w:hAnsi="Times New Roman" w:cs="Times New Roman"/>
        </w:rPr>
        <w:t>Kontaktní osoba ve věcech smluvních: [DOPLNÍ DODAVATEL vč. tel. a e-mailu]</w:t>
      </w:r>
    </w:p>
    <w:p w14:paraId="62897841" w14:textId="77777777" w:rsidR="0071611B" w:rsidRPr="0071611B" w:rsidRDefault="0071611B" w:rsidP="00425ECE">
      <w:pPr>
        <w:spacing w:after="0"/>
        <w:ind w:right="-4654"/>
        <w:jc w:val="both"/>
        <w:rPr>
          <w:rFonts w:ascii="Times New Roman" w:eastAsiaTheme="majorEastAsia" w:hAnsi="Times New Roman" w:cs="Times New Roman"/>
        </w:rPr>
      </w:pPr>
      <w:r w:rsidRPr="0071611B">
        <w:rPr>
          <w:rFonts w:ascii="Times New Roman" w:eastAsiaTheme="majorEastAsia" w:hAnsi="Times New Roman" w:cs="Times New Roman"/>
        </w:rPr>
        <w:t>Kontaktní osoba ve věcech technických: [DOPLNÍ DODAVATEL vč. tel. a e-mailu]</w:t>
      </w:r>
    </w:p>
    <w:p w14:paraId="4ED747BA" w14:textId="77777777" w:rsidR="0071611B" w:rsidRPr="0071611B" w:rsidRDefault="0071611B" w:rsidP="00425ECE">
      <w:pPr>
        <w:spacing w:after="0"/>
        <w:ind w:right="-4654"/>
        <w:jc w:val="both"/>
        <w:rPr>
          <w:rFonts w:ascii="Times New Roman" w:eastAsiaTheme="majorEastAsia" w:hAnsi="Times New Roman" w:cs="Times New Roman"/>
        </w:rPr>
      </w:pPr>
      <w:r w:rsidRPr="0071611B">
        <w:rPr>
          <w:rFonts w:ascii="Times New Roman" w:eastAsiaTheme="majorEastAsia" w:hAnsi="Times New Roman" w:cs="Times New Roman"/>
        </w:rPr>
        <w:t>na straně druhé (dále jen jako „dodavatel“)</w:t>
      </w:r>
    </w:p>
    <w:p w14:paraId="0388F72A" w14:textId="4C9FB0A6" w:rsidR="0071611B" w:rsidRPr="0071611B" w:rsidRDefault="0071611B" w:rsidP="00425ECE">
      <w:pPr>
        <w:spacing w:before="240"/>
        <w:ind w:right="-4654"/>
        <w:jc w:val="center"/>
        <w:rPr>
          <w:rFonts w:ascii="Times New Roman" w:eastAsiaTheme="majorEastAsia" w:hAnsi="Times New Roman" w:cs="Times New Roman"/>
        </w:rPr>
      </w:pPr>
      <w:r w:rsidRPr="0071611B">
        <w:rPr>
          <w:rFonts w:ascii="Times New Roman" w:eastAsiaTheme="majorEastAsia" w:hAnsi="Times New Roman" w:cs="Times New Roman"/>
        </w:rPr>
        <w:t>(dále dodavatel a objednatel jen jako „smluvní strany“)</w:t>
      </w:r>
    </w:p>
    <w:p w14:paraId="6F2FE50F" w14:textId="77777777" w:rsidR="0071611B" w:rsidRPr="0071611B" w:rsidRDefault="0071611B" w:rsidP="00425ECE">
      <w:pPr>
        <w:spacing w:before="240"/>
        <w:ind w:right="-4654"/>
        <w:jc w:val="center"/>
        <w:rPr>
          <w:rFonts w:ascii="Times New Roman" w:eastAsiaTheme="majorEastAsia" w:hAnsi="Times New Roman" w:cs="Times New Roman"/>
          <w:sz w:val="24"/>
          <w:szCs w:val="24"/>
        </w:rPr>
      </w:pPr>
    </w:p>
    <w:p w14:paraId="38B3E676" w14:textId="60BD6E73" w:rsidR="0071611B" w:rsidRPr="0071611B" w:rsidRDefault="0071611B" w:rsidP="00425ECE">
      <w:pPr>
        <w:pStyle w:val="Odstavecseseznamem"/>
        <w:numPr>
          <w:ilvl w:val="0"/>
          <w:numId w:val="1"/>
        </w:numPr>
        <w:spacing w:before="240"/>
        <w:ind w:right="-4654"/>
        <w:jc w:val="both"/>
        <w:rPr>
          <w:rFonts w:ascii="Times New Roman" w:hAnsi="Times New Roman" w:cs="Times New Roman"/>
          <w:b/>
          <w:bCs/>
          <w:sz w:val="28"/>
          <w:szCs w:val="28"/>
        </w:rPr>
      </w:pPr>
      <w:r w:rsidRPr="0071611B">
        <w:rPr>
          <w:rFonts w:ascii="Times New Roman" w:hAnsi="Times New Roman" w:cs="Times New Roman"/>
          <w:b/>
          <w:bCs/>
          <w:sz w:val="28"/>
          <w:szCs w:val="28"/>
        </w:rPr>
        <w:t xml:space="preserve">Úvodní prohlášení </w:t>
      </w:r>
    </w:p>
    <w:p w14:paraId="12B21CD9" w14:textId="3521E6AE" w:rsidR="005615B4" w:rsidRPr="00677565" w:rsidRDefault="0071611B" w:rsidP="00677565">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Smluvní strany berou na vědomí, že tato smlouva představuje součást zadávací dokumentace veřejné zakázky s názvem „</w:t>
      </w:r>
      <w:r w:rsidR="00677565" w:rsidRPr="00677565">
        <w:rPr>
          <w:rFonts w:ascii="Times New Roman" w:hAnsi="Times New Roman" w:cs="Times New Roman"/>
        </w:rPr>
        <w:t>Rozšíření nemocničního informačního systému Oblastní nemocnice Náchod a.s.</w:t>
      </w:r>
      <w:r w:rsidRPr="00677565">
        <w:rPr>
          <w:rFonts w:ascii="Times New Roman" w:hAnsi="Times New Roman" w:cs="Times New Roman"/>
        </w:rPr>
        <w:t xml:space="preserve">“ (dále jen jako „veřejná zakázka“ nebo „zadávací řízení“). Smluvní strany souhlasně prohlašují, že jsou se Zadávací dokumentací detailně seznámeny a že berou na vědomí, že veškerá plnění dle této smlouvy musejí být v souladu s touto zadávací dokumentací, k čemuž společně vyvinou maximální úsilí.  </w:t>
      </w:r>
    </w:p>
    <w:p w14:paraId="2712CAE3" w14:textId="48E483BB" w:rsidR="0071611B" w:rsidRPr="001708BA"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lastRenderedPageBreak/>
        <w:t xml:space="preserve">Tato smlouva je uzavírána na základě výsledku zadávacího řízení a jeho </w:t>
      </w:r>
      <w:r w:rsidRPr="00017D38">
        <w:rPr>
          <w:rFonts w:ascii="Times New Roman" w:hAnsi="Times New Roman" w:cs="Times New Roman"/>
          <w:i/>
          <w:iCs/>
        </w:rPr>
        <w:t xml:space="preserve">dílčí části </w:t>
      </w:r>
      <w:r w:rsidR="0092133B">
        <w:rPr>
          <w:rFonts w:ascii="Times New Roman" w:hAnsi="Times New Roman" w:cs="Times New Roman"/>
          <w:i/>
          <w:iCs/>
        </w:rPr>
        <w:t>2</w:t>
      </w:r>
      <w:r w:rsidRPr="00017D38">
        <w:rPr>
          <w:rFonts w:ascii="Times New Roman" w:hAnsi="Times New Roman" w:cs="Times New Roman"/>
          <w:i/>
          <w:iCs/>
        </w:rPr>
        <w:t xml:space="preserve">- </w:t>
      </w:r>
      <w:r w:rsidR="00677565" w:rsidRPr="00677565">
        <w:rPr>
          <w:rFonts w:ascii="Times New Roman" w:hAnsi="Times New Roman" w:cs="Times New Roman"/>
          <w:i/>
          <w:iCs/>
        </w:rPr>
        <w:t>Dlouhodobý důvěryhodný elektronický archiv (DEA)</w:t>
      </w:r>
      <w:r w:rsidR="0092133B" w:rsidRPr="0092133B">
        <w:rPr>
          <w:rFonts w:ascii="Times New Roman" w:hAnsi="Times New Roman" w:cs="Times New Roman"/>
          <w:i/>
          <w:iCs/>
        </w:rPr>
        <w:t>;</w:t>
      </w:r>
      <w:r w:rsidRPr="0071611B">
        <w:rPr>
          <w:rFonts w:ascii="Times New Roman" w:hAnsi="Times New Roman" w:cs="Times New Roman"/>
        </w:rPr>
        <w:t xml:space="preserve"> a dále ve smyslu</w:t>
      </w:r>
      <w:r>
        <w:rPr>
          <w:rFonts w:ascii="Times New Roman" w:hAnsi="Times New Roman" w:cs="Times New Roman"/>
        </w:rPr>
        <w:t xml:space="preserve"> </w:t>
      </w:r>
      <w:r w:rsidRPr="0071611B">
        <w:rPr>
          <w:rFonts w:ascii="Times New Roman" w:hAnsi="Times New Roman" w:cs="Times New Roman"/>
        </w:rPr>
        <w:t>aktuálního znění Zákona č. 134/2016 Sb. (dále jen „ZZVZ“)</w:t>
      </w:r>
      <w:r>
        <w:rPr>
          <w:rFonts w:ascii="Times New Roman" w:hAnsi="Times New Roman" w:cs="Times New Roman"/>
        </w:rPr>
        <w:t>.</w:t>
      </w:r>
    </w:p>
    <w:p w14:paraId="2BC1ABF4" w14:textId="77777777" w:rsidR="0071611B" w:rsidRPr="0071611B" w:rsidRDefault="0071611B" w:rsidP="00425ECE">
      <w:pPr>
        <w:spacing w:before="240"/>
        <w:ind w:right="-4654"/>
        <w:jc w:val="both"/>
        <w:rPr>
          <w:rFonts w:ascii="Times New Roman" w:hAnsi="Times New Roman" w:cs="Times New Roman"/>
        </w:rPr>
      </w:pPr>
    </w:p>
    <w:p w14:paraId="7EF3FA4A" w14:textId="2058B59B" w:rsidR="0071611B" w:rsidRPr="0071611B" w:rsidRDefault="0071611B" w:rsidP="00425ECE">
      <w:pPr>
        <w:pStyle w:val="Odstavecseseznamem"/>
        <w:numPr>
          <w:ilvl w:val="0"/>
          <w:numId w:val="1"/>
        </w:numPr>
        <w:spacing w:before="240"/>
        <w:ind w:right="-4654"/>
        <w:jc w:val="both"/>
        <w:rPr>
          <w:rFonts w:ascii="Times New Roman" w:hAnsi="Times New Roman" w:cs="Times New Roman"/>
          <w:b/>
          <w:bCs/>
          <w:sz w:val="28"/>
          <w:szCs w:val="28"/>
        </w:rPr>
      </w:pPr>
      <w:r w:rsidRPr="0071611B">
        <w:rPr>
          <w:rFonts w:ascii="Times New Roman" w:hAnsi="Times New Roman" w:cs="Times New Roman"/>
          <w:b/>
          <w:bCs/>
          <w:sz w:val="28"/>
          <w:szCs w:val="28"/>
        </w:rPr>
        <w:t>Předmět smlouvy</w:t>
      </w:r>
    </w:p>
    <w:p w14:paraId="70D5E509" w14:textId="555E848A"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Smluvní strany prohlašují a činí nesporným, že na základě této smlouvy se dodavatel zavazuje dodat objednateli na svůj náklad a nebezpečí předmět plnění spočívající v:</w:t>
      </w:r>
    </w:p>
    <w:p w14:paraId="58C089B9" w14:textId="78A1E468"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dodávce softwaru (</w:t>
      </w:r>
      <w:r w:rsidR="00677565">
        <w:rPr>
          <w:rFonts w:ascii="Times New Roman" w:hAnsi="Times New Roman" w:cs="Times New Roman"/>
        </w:rPr>
        <w:t>dlouhodobého důvěryhodného elektronického archívu (DEA)</w:t>
      </w:r>
      <w:r w:rsidRPr="0071611B">
        <w:rPr>
          <w:rFonts w:ascii="Times New Roman" w:hAnsi="Times New Roman" w:cs="Times New Roman"/>
        </w:rPr>
        <w:t xml:space="preserve">) včetně licencí dle přiložené technické specifikace, zahrnující pokročilé bezpečnostní technologie chránící před moderními kybernetickými bezpečnostními hrozbami, </w:t>
      </w:r>
    </w:p>
    <w:p w14:paraId="6D7056FF" w14:textId="2E3330D3"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 xml:space="preserve">poskytnutí servisu tohoto systému po dobu 5 let od protokolárního předání předmětu plnění. </w:t>
      </w:r>
    </w:p>
    <w:p w14:paraId="097EF3C6" w14:textId="77777777" w:rsidR="00EB05AB" w:rsidRDefault="0071611B" w:rsidP="00425ECE">
      <w:pPr>
        <w:spacing w:before="240"/>
        <w:ind w:left="360" w:right="-4654"/>
        <w:jc w:val="both"/>
        <w:rPr>
          <w:rFonts w:ascii="Times New Roman" w:hAnsi="Times New Roman" w:cs="Times New Roman"/>
        </w:rPr>
      </w:pPr>
      <w:r w:rsidRPr="0071611B">
        <w:rPr>
          <w:rFonts w:ascii="Times New Roman" w:hAnsi="Times New Roman" w:cs="Times New Roman"/>
        </w:rPr>
        <w:t>a to v souladu se zadávacími podmínkami veřejné zakázky, nabídkou dodavatele ze dne [</w:t>
      </w:r>
      <w:r w:rsidRPr="0071611B">
        <w:rPr>
          <w:rFonts w:ascii="Times New Roman" w:hAnsi="Times New Roman" w:cs="Times New Roman"/>
          <w:highlight w:val="yellow"/>
        </w:rPr>
        <w:t>DOPLNÍ DODAVATEL</w:t>
      </w:r>
      <w:r w:rsidRPr="0071611B">
        <w:rPr>
          <w:rFonts w:ascii="Times New Roman" w:hAnsi="Times New Roman" w:cs="Times New Roman"/>
        </w:rPr>
        <w:t>], která je přílohou č. 2 této smlouvy a požadavky a účelem zadavatele, a dále technickou specifikací, vymezující podrobněji předmět plnění na základě této smlouvy, a objednatel se zavazuje řádně a včas předmět plnění převzít a zaplatit za něj dodavateli cenu</w:t>
      </w:r>
      <w:r>
        <w:rPr>
          <w:rFonts w:ascii="Times New Roman" w:hAnsi="Times New Roman" w:cs="Times New Roman"/>
        </w:rPr>
        <w:t xml:space="preserve"> </w:t>
      </w:r>
      <w:r w:rsidRPr="0071611B">
        <w:rPr>
          <w:rFonts w:ascii="Times New Roman" w:hAnsi="Times New Roman" w:cs="Times New Roman"/>
        </w:rPr>
        <w:t>(dále jen jako „předmět plnění“ nebo „systém“)</w:t>
      </w:r>
      <w:r>
        <w:rPr>
          <w:rFonts w:ascii="Times New Roman" w:hAnsi="Times New Roman" w:cs="Times New Roman"/>
        </w:rPr>
        <w:t>.</w:t>
      </w:r>
    </w:p>
    <w:p w14:paraId="31DFF0FF" w14:textId="4227BCB3"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Součástí předmětu plnění je dále:</w:t>
      </w:r>
    </w:p>
    <w:p w14:paraId="22203CD0" w14:textId="3642BBAD" w:rsidR="0036241D" w:rsidRPr="0071611B" w:rsidRDefault="00E71323" w:rsidP="00425ECE">
      <w:pPr>
        <w:pStyle w:val="Odstavecseseznamem"/>
        <w:numPr>
          <w:ilvl w:val="0"/>
          <w:numId w:val="4"/>
        </w:numPr>
        <w:spacing w:before="240"/>
        <w:ind w:left="1134" w:right="-4654" w:hanging="283"/>
        <w:jc w:val="both"/>
        <w:rPr>
          <w:rFonts w:ascii="Times New Roman" w:hAnsi="Times New Roman" w:cs="Times New Roman"/>
        </w:rPr>
      </w:pPr>
      <w:r>
        <w:rPr>
          <w:rFonts w:ascii="Times New Roman" w:hAnsi="Times New Roman" w:cs="Times New Roman"/>
        </w:rPr>
        <w:t xml:space="preserve">instalace do virtuální infrastruktury objednatele, </w:t>
      </w:r>
      <w:r w:rsidR="0036241D" w:rsidRPr="0071611B">
        <w:rPr>
          <w:rFonts w:ascii="Times New Roman" w:hAnsi="Times New Roman" w:cs="Times New Roman"/>
        </w:rPr>
        <w:t>uvedení do provozu, včetně všech potřebných zkoušek potřebných pro řádné užívání předmětu plnění (např. přejímací zkouška, validace atd.),</w:t>
      </w:r>
    </w:p>
    <w:p w14:paraId="49C9CA22" w14:textId="77777777" w:rsidR="0036241D" w:rsidRPr="0071611B" w:rsidRDefault="0036241D"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bezplatné zaškolení obsluhy v souladu s návodem k použití a protokol o tomto školení,</w:t>
      </w:r>
    </w:p>
    <w:p w14:paraId="5D5C5AA2" w14:textId="18704BCB" w:rsidR="0036241D" w:rsidRPr="0071611B" w:rsidRDefault="0036241D"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dodávka návodů k obsluze v českém jazyce v datové podobě</w:t>
      </w:r>
      <w:r w:rsidR="007B45F5">
        <w:rPr>
          <w:rFonts w:ascii="Times New Roman" w:hAnsi="Times New Roman" w:cs="Times New Roman"/>
        </w:rPr>
        <w:t xml:space="preserve"> (případně tištěné)</w:t>
      </w:r>
      <w:r w:rsidRPr="0071611B">
        <w:rPr>
          <w:rFonts w:ascii="Times New Roman" w:hAnsi="Times New Roman" w:cs="Times New Roman"/>
        </w:rPr>
        <w:t>,</w:t>
      </w:r>
    </w:p>
    <w:p w14:paraId="3B0DE25A" w14:textId="7129B794" w:rsidR="0036241D" w:rsidRDefault="0036241D"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dodávka příslušných atestů a certifikátů</w:t>
      </w:r>
      <w:r>
        <w:rPr>
          <w:rFonts w:ascii="Times New Roman" w:hAnsi="Times New Roman" w:cs="Times New Roman"/>
        </w:rPr>
        <w:t xml:space="preserve"> </w:t>
      </w:r>
      <w:r w:rsidRPr="009C30F9">
        <w:rPr>
          <w:rFonts w:ascii="Times New Roman" w:hAnsi="Times New Roman" w:cs="Times New Roman"/>
        </w:rPr>
        <w:t>(ve 2 vyhotoveních),</w:t>
      </w:r>
    </w:p>
    <w:p w14:paraId="1B0270EB" w14:textId="77777777" w:rsidR="0018435A" w:rsidRPr="0018435A" w:rsidRDefault="0018435A" w:rsidP="0018435A">
      <w:pPr>
        <w:pStyle w:val="Odstavecseseznamem"/>
        <w:numPr>
          <w:ilvl w:val="1"/>
          <w:numId w:val="4"/>
        </w:numPr>
        <w:spacing w:before="240"/>
        <w:ind w:right="-4654"/>
        <w:jc w:val="both"/>
        <w:rPr>
          <w:rFonts w:ascii="Times New Roman" w:hAnsi="Times New Roman" w:cs="Times New Roman"/>
        </w:rPr>
      </w:pPr>
      <w:r>
        <w:rPr>
          <w:rFonts w:ascii="Times New Roman" w:hAnsi="Times New Roman" w:cs="Times New Roman"/>
        </w:rPr>
        <w:t xml:space="preserve">zejména pak: </w:t>
      </w:r>
      <w:r w:rsidRPr="0018435A">
        <w:rPr>
          <w:rFonts w:ascii="Times New Roman" w:hAnsi="Times New Roman" w:cs="Times New Roman"/>
        </w:rPr>
        <w:sym w:font="Symbol" w:char="F0B7"/>
      </w:r>
      <w:r w:rsidRPr="0018435A">
        <w:rPr>
          <w:rFonts w:ascii="Times New Roman" w:hAnsi="Times New Roman" w:cs="Times New Roman"/>
        </w:rPr>
        <w:t xml:space="preserve"> </w:t>
      </w:r>
      <w:r w:rsidRPr="0018435A">
        <w:rPr>
          <w:rFonts w:ascii="Times New Roman" w:hAnsi="Times New Roman" w:cs="Times New Roman"/>
          <w:b/>
          <w:bCs/>
        </w:rPr>
        <w:t xml:space="preserve">Audit </w:t>
      </w:r>
      <w:proofErr w:type="spellStart"/>
      <w:r w:rsidRPr="0018435A">
        <w:rPr>
          <w:rFonts w:ascii="Times New Roman" w:hAnsi="Times New Roman" w:cs="Times New Roman"/>
          <w:b/>
          <w:bCs/>
        </w:rPr>
        <w:t>eIDAS</w:t>
      </w:r>
      <w:proofErr w:type="spellEnd"/>
      <w:r w:rsidRPr="0018435A">
        <w:rPr>
          <w:rFonts w:ascii="Times New Roman" w:hAnsi="Times New Roman" w:cs="Times New Roman"/>
        </w:rPr>
        <w:t xml:space="preserve">: Pokud DEA poskytuje služby vytváření důvěry (např. časová razítka nebo dlouhodobé ověřování elektronických podpisů), musí projít auditem dle nařízení </w:t>
      </w:r>
      <w:proofErr w:type="spellStart"/>
      <w:r w:rsidRPr="0018435A">
        <w:rPr>
          <w:rFonts w:ascii="Times New Roman" w:hAnsi="Times New Roman" w:cs="Times New Roman"/>
        </w:rPr>
        <w:t>eIDAS</w:t>
      </w:r>
      <w:proofErr w:type="spellEnd"/>
      <w:r w:rsidRPr="0018435A">
        <w:rPr>
          <w:rFonts w:ascii="Times New Roman" w:hAnsi="Times New Roman" w:cs="Times New Roman"/>
        </w:rPr>
        <w:t xml:space="preserve"> (EU č. 910/2014).</w:t>
      </w:r>
    </w:p>
    <w:p w14:paraId="47B29F1E" w14:textId="77777777" w:rsidR="0018435A" w:rsidRPr="0018435A" w:rsidRDefault="0018435A" w:rsidP="005421D1">
      <w:pPr>
        <w:pStyle w:val="Odstavecseseznamem"/>
        <w:spacing w:before="240"/>
        <w:ind w:left="1440" w:right="-4654"/>
        <w:jc w:val="both"/>
        <w:rPr>
          <w:rFonts w:ascii="Times New Roman" w:hAnsi="Times New Roman" w:cs="Times New Roman"/>
        </w:rPr>
      </w:pPr>
      <w:r w:rsidRPr="0018435A">
        <w:rPr>
          <w:rFonts w:ascii="Times New Roman" w:hAnsi="Times New Roman" w:cs="Times New Roman"/>
        </w:rPr>
        <w:sym w:font="Symbol" w:char="F0B7"/>
      </w:r>
      <w:r w:rsidRPr="0018435A">
        <w:rPr>
          <w:rFonts w:ascii="Times New Roman" w:hAnsi="Times New Roman" w:cs="Times New Roman"/>
        </w:rPr>
        <w:t xml:space="preserve"> </w:t>
      </w:r>
      <w:r w:rsidRPr="0018435A">
        <w:rPr>
          <w:rFonts w:ascii="Times New Roman" w:hAnsi="Times New Roman" w:cs="Times New Roman"/>
          <w:b/>
          <w:bCs/>
        </w:rPr>
        <w:t>Soulad s normou ISO 27001</w:t>
      </w:r>
      <w:r w:rsidRPr="0018435A">
        <w:rPr>
          <w:rFonts w:ascii="Times New Roman" w:hAnsi="Times New Roman" w:cs="Times New Roman"/>
        </w:rPr>
        <w:t>: Týká se řízení bezpečnosti informací.</w:t>
      </w:r>
    </w:p>
    <w:p w14:paraId="412B7B67" w14:textId="31417EC7" w:rsidR="0018435A" w:rsidRPr="005421D1" w:rsidRDefault="0018435A" w:rsidP="005421D1">
      <w:pPr>
        <w:pStyle w:val="Odstavecseseznamem"/>
        <w:spacing w:before="240"/>
        <w:ind w:left="1440" w:right="-4654"/>
        <w:jc w:val="both"/>
        <w:rPr>
          <w:rFonts w:ascii="Times New Roman" w:hAnsi="Times New Roman" w:cs="Times New Roman"/>
        </w:rPr>
      </w:pPr>
      <w:r w:rsidRPr="0018435A">
        <w:rPr>
          <w:rFonts w:ascii="Times New Roman" w:hAnsi="Times New Roman" w:cs="Times New Roman"/>
        </w:rPr>
        <w:sym w:font="Symbol" w:char="F0B7"/>
      </w:r>
      <w:r w:rsidRPr="0018435A">
        <w:rPr>
          <w:rFonts w:ascii="Times New Roman" w:hAnsi="Times New Roman" w:cs="Times New Roman"/>
        </w:rPr>
        <w:t xml:space="preserve"> </w:t>
      </w:r>
      <w:r w:rsidRPr="0018435A">
        <w:rPr>
          <w:rFonts w:ascii="Times New Roman" w:hAnsi="Times New Roman" w:cs="Times New Roman"/>
          <w:b/>
          <w:bCs/>
        </w:rPr>
        <w:t>Certifikace podle ISO 16363</w:t>
      </w:r>
      <w:r w:rsidRPr="0018435A">
        <w:rPr>
          <w:rFonts w:ascii="Times New Roman" w:hAnsi="Times New Roman" w:cs="Times New Roman"/>
        </w:rPr>
        <w:t>: Týká se certifikace důvěryhodných digitálních archivů.</w:t>
      </w:r>
    </w:p>
    <w:p w14:paraId="1EB166F2" w14:textId="77777777" w:rsidR="0036241D" w:rsidRDefault="0036241D"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dodací list / předávací protokol</w:t>
      </w:r>
      <w:r>
        <w:rPr>
          <w:rFonts w:ascii="Times New Roman" w:hAnsi="Times New Roman" w:cs="Times New Roman"/>
        </w:rPr>
        <w:t xml:space="preserve"> </w:t>
      </w:r>
      <w:r w:rsidRPr="009C30F9">
        <w:rPr>
          <w:rFonts w:ascii="Times New Roman" w:hAnsi="Times New Roman" w:cs="Times New Roman"/>
        </w:rPr>
        <w:t>(ve 2 vyhotoveních),</w:t>
      </w:r>
    </w:p>
    <w:p w14:paraId="6F3D1B6F" w14:textId="3B67E4EA" w:rsidR="0036241D" w:rsidRDefault="0036241D"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certifikát osoby provádějící školení a servisního technika</w:t>
      </w:r>
      <w:r w:rsidRPr="009C30F9">
        <w:rPr>
          <w:rFonts w:ascii="Times New Roman" w:hAnsi="Times New Roman" w:cs="Times New Roman"/>
        </w:rPr>
        <w:t xml:space="preserve"> (ve 2 vyhotoveních)</w:t>
      </w:r>
      <w:r w:rsidR="00CF26A7">
        <w:rPr>
          <w:rFonts w:ascii="Times New Roman" w:hAnsi="Times New Roman" w:cs="Times New Roman"/>
        </w:rPr>
        <w:t>,</w:t>
      </w:r>
      <w:r w:rsidRPr="0071611B">
        <w:rPr>
          <w:rFonts w:ascii="Times New Roman" w:hAnsi="Times New Roman" w:cs="Times New Roman"/>
        </w:rPr>
        <w:t xml:space="preserve"> pokud je vyžadovaný výrobcem</w:t>
      </w:r>
      <w:r>
        <w:rPr>
          <w:rFonts w:ascii="Times New Roman" w:hAnsi="Times New Roman" w:cs="Times New Roman"/>
        </w:rPr>
        <w:t xml:space="preserve"> </w:t>
      </w:r>
      <w:r w:rsidRPr="0071611B">
        <w:rPr>
          <w:rFonts w:ascii="Times New Roman" w:hAnsi="Times New Roman" w:cs="Times New Roman"/>
        </w:rPr>
        <w:t>či platnou legislativou</w:t>
      </w:r>
      <w:r>
        <w:rPr>
          <w:rFonts w:ascii="Times New Roman" w:hAnsi="Times New Roman" w:cs="Times New Roman"/>
        </w:rPr>
        <w:t>.</w:t>
      </w:r>
    </w:p>
    <w:p w14:paraId="16525C53" w14:textId="1BC5BA0E" w:rsidR="0036241D" w:rsidRDefault="0036241D" w:rsidP="00425ECE">
      <w:pPr>
        <w:pStyle w:val="Odstavecseseznamem"/>
        <w:numPr>
          <w:ilvl w:val="0"/>
          <w:numId w:val="4"/>
        </w:numPr>
        <w:spacing w:before="240"/>
        <w:ind w:left="1134" w:right="-4654" w:hanging="283"/>
        <w:jc w:val="both"/>
        <w:rPr>
          <w:rFonts w:ascii="Times New Roman" w:hAnsi="Times New Roman" w:cs="Times New Roman"/>
        </w:rPr>
      </w:pPr>
      <w:r w:rsidRPr="009836B0">
        <w:rPr>
          <w:rFonts w:ascii="Times New Roman" w:hAnsi="Times New Roman" w:cs="Times New Roman"/>
        </w:rPr>
        <w:t xml:space="preserve">konfigurace a nastavení zařízení včetně připojení do IT infrastruktury objednatele ( integrace s NIS, </w:t>
      </w:r>
      <w:r w:rsidR="00CF26A7">
        <w:rPr>
          <w:rFonts w:ascii="Times New Roman" w:hAnsi="Times New Roman" w:cs="Times New Roman"/>
        </w:rPr>
        <w:t xml:space="preserve">certifikační autoritou, AD, </w:t>
      </w:r>
      <w:r w:rsidRPr="009836B0">
        <w:rPr>
          <w:rFonts w:ascii="Times New Roman" w:hAnsi="Times New Roman" w:cs="Times New Roman"/>
        </w:rPr>
        <w:t>atp.).</w:t>
      </w:r>
    </w:p>
    <w:p w14:paraId="1DBA621E" w14:textId="77777777" w:rsidR="009836B0" w:rsidRDefault="009836B0" w:rsidP="00425ECE">
      <w:pPr>
        <w:pStyle w:val="Odstavecseseznamem"/>
        <w:spacing w:before="240"/>
        <w:ind w:left="1134" w:right="-4654"/>
        <w:jc w:val="both"/>
        <w:rPr>
          <w:rFonts w:ascii="Times New Roman" w:hAnsi="Times New Roman" w:cs="Times New Roman"/>
        </w:rPr>
      </w:pPr>
    </w:p>
    <w:p w14:paraId="12D5E801" w14:textId="653DBD49" w:rsidR="005615B4" w:rsidRPr="009836B0" w:rsidRDefault="0071611B" w:rsidP="00425ECE">
      <w:pPr>
        <w:pStyle w:val="Odstavecseseznamem"/>
        <w:numPr>
          <w:ilvl w:val="1"/>
          <w:numId w:val="1"/>
        </w:numPr>
        <w:spacing w:before="240"/>
        <w:ind w:right="-4654"/>
        <w:jc w:val="both"/>
        <w:rPr>
          <w:rFonts w:ascii="Times New Roman" w:hAnsi="Times New Roman" w:cs="Times New Roman"/>
        </w:rPr>
      </w:pPr>
      <w:r w:rsidRPr="009836B0">
        <w:rPr>
          <w:rFonts w:ascii="Times New Roman" w:hAnsi="Times New Roman" w:cs="Times New Roman"/>
        </w:rPr>
        <w:t xml:space="preserve">Předmětem smlouvy je taktéž dodávka příslušných licencí dle technické specifikace v příloze č.1 této smlouvy (dále též „Licence“). Úplata za užívání softwarových produktů poskytnutých k předmětu plnění je obsažena v ceně </w:t>
      </w:r>
      <w:r w:rsidR="007B45F5">
        <w:rPr>
          <w:rFonts w:ascii="Times New Roman" w:hAnsi="Times New Roman" w:cs="Times New Roman"/>
        </w:rPr>
        <w:t xml:space="preserve">dodávky </w:t>
      </w:r>
      <w:r w:rsidRPr="009836B0">
        <w:rPr>
          <w:rFonts w:ascii="Times New Roman" w:hAnsi="Times New Roman" w:cs="Times New Roman"/>
        </w:rPr>
        <w:t xml:space="preserve">a dodavatel prohlašuje, že užívání software objednatelem nebrání jakákoliv překážka faktická či právní, vyplývající zejména z předpisů o právu autorském. Ukáže-li se toto prohlášení nepravdivým, nese veškerou odpovědnost a náklady z toho vyplývající dodavatel, včetně povinnosti k uspokojení nároků oprávněných osob. </w:t>
      </w:r>
    </w:p>
    <w:p w14:paraId="7683828C" w14:textId="0C938425" w:rsidR="007B45F5" w:rsidRPr="007B45F5" w:rsidRDefault="007B45F5" w:rsidP="00425ECE">
      <w:pPr>
        <w:pStyle w:val="Odstavecseseznamem"/>
        <w:numPr>
          <w:ilvl w:val="1"/>
          <w:numId w:val="1"/>
        </w:numPr>
        <w:spacing w:before="240"/>
        <w:ind w:right="-4654"/>
        <w:jc w:val="both"/>
        <w:rPr>
          <w:rFonts w:ascii="Times New Roman" w:hAnsi="Times New Roman" w:cs="Times New Roman"/>
        </w:rPr>
      </w:pPr>
      <w:r w:rsidRPr="007B45F5">
        <w:rPr>
          <w:rFonts w:ascii="Times New Roman" w:hAnsi="Times New Roman" w:cs="Times New Roman"/>
        </w:rPr>
        <w:lastRenderedPageBreak/>
        <w:t xml:space="preserve">Objednatel se zavazuje poskytnout dodavateli veškerou součinnost potřebnou k řádnému provedení předmětu plnění, a to zejména v rozsahu: </w:t>
      </w:r>
    </w:p>
    <w:p w14:paraId="2E341DE9" w14:textId="77777777" w:rsidR="007B45F5" w:rsidRPr="007B45F5" w:rsidRDefault="007B45F5" w:rsidP="00425ECE">
      <w:pPr>
        <w:pStyle w:val="Odstavecseseznamem"/>
        <w:numPr>
          <w:ilvl w:val="1"/>
          <w:numId w:val="7"/>
        </w:numPr>
        <w:spacing w:before="240"/>
        <w:ind w:left="1134" w:right="-4654"/>
        <w:jc w:val="both"/>
        <w:rPr>
          <w:rFonts w:ascii="Times New Roman" w:hAnsi="Times New Roman" w:cs="Times New Roman"/>
        </w:rPr>
      </w:pPr>
      <w:r w:rsidRPr="007B45F5">
        <w:rPr>
          <w:rFonts w:ascii="Times New Roman" w:hAnsi="Times New Roman" w:cs="Times New Roman"/>
        </w:rPr>
        <w:t xml:space="preserve">poskytnutí úplných a pravdivých informací o stávajícím stavu, </w:t>
      </w:r>
    </w:p>
    <w:p w14:paraId="206C4099" w14:textId="77777777" w:rsidR="007B45F5" w:rsidRPr="007B45F5" w:rsidRDefault="007B45F5" w:rsidP="00425ECE">
      <w:pPr>
        <w:pStyle w:val="Odstavecseseznamem"/>
        <w:numPr>
          <w:ilvl w:val="1"/>
          <w:numId w:val="7"/>
        </w:numPr>
        <w:spacing w:before="240"/>
        <w:ind w:left="1134" w:right="-4654"/>
        <w:jc w:val="both"/>
        <w:rPr>
          <w:rFonts w:ascii="Times New Roman" w:hAnsi="Times New Roman" w:cs="Times New Roman"/>
        </w:rPr>
      </w:pPr>
      <w:r w:rsidRPr="007B45F5">
        <w:rPr>
          <w:rFonts w:ascii="Times New Roman" w:hAnsi="Times New Roman" w:cs="Times New Roman"/>
        </w:rPr>
        <w:t xml:space="preserve">poskytnutí veškerých potřebných podkladů, včetně technické dokumentace, dat a údajů, </w:t>
      </w:r>
    </w:p>
    <w:p w14:paraId="73F6F5F6" w14:textId="77777777" w:rsidR="007B45F5" w:rsidRPr="007B45F5" w:rsidRDefault="007B45F5" w:rsidP="00425ECE">
      <w:pPr>
        <w:pStyle w:val="Odstavecseseznamem"/>
        <w:numPr>
          <w:ilvl w:val="1"/>
          <w:numId w:val="7"/>
        </w:numPr>
        <w:spacing w:before="240"/>
        <w:ind w:left="1134" w:right="-4654"/>
        <w:jc w:val="both"/>
        <w:rPr>
          <w:rFonts w:ascii="Times New Roman" w:hAnsi="Times New Roman" w:cs="Times New Roman"/>
        </w:rPr>
      </w:pPr>
      <w:r w:rsidRPr="007B45F5">
        <w:rPr>
          <w:rFonts w:ascii="Times New Roman" w:hAnsi="Times New Roman" w:cs="Times New Roman"/>
        </w:rPr>
        <w:t xml:space="preserve">umožnění přístupu k relevantním systémům a zařízením, </w:t>
      </w:r>
    </w:p>
    <w:p w14:paraId="6446CA0A" w14:textId="77777777" w:rsidR="007B45F5" w:rsidRPr="007B45F5" w:rsidRDefault="007B45F5" w:rsidP="00425ECE">
      <w:pPr>
        <w:pStyle w:val="Odstavecseseznamem"/>
        <w:numPr>
          <w:ilvl w:val="1"/>
          <w:numId w:val="7"/>
        </w:numPr>
        <w:spacing w:before="240"/>
        <w:ind w:left="1134" w:right="-4654"/>
        <w:jc w:val="both"/>
        <w:rPr>
          <w:rFonts w:ascii="Times New Roman" w:hAnsi="Times New Roman" w:cs="Times New Roman"/>
        </w:rPr>
      </w:pPr>
      <w:r w:rsidRPr="007B45F5">
        <w:rPr>
          <w:rFonts w:ascii="Times New Roman" w:hAnsi="Times New Roman" w:cs="Times New Roman"/>
        </w:rPr>
        <w:t xml:space="preserve">zajištění spolupráce svých zaměstnanců, </w:t>
      </w:r>
    </w:p>
    <w:p w14:paraId="0AC1BC3A" w14:textId="77777777" w:rsidR="007B45F5" w:rsidRPr="007B45F5" w:rsidRDefault="007B45F5" w:rsidP="00425ECE">
      <w:pPr>
        <w:pStyle w:val="Odstavecseseznamem"/>
        <w:numPr>
          <w:ilvl w:val="1"/>
          <w:numId w:val="7"/>
        </w:numPr>
        <w:spacing w:before="240"/>
        <w:ind w:left="1134" w:right="-4654"/>
        <w:jc w:val="both"/>
        <w:rPr>
          <w:rFonts w:ascii="Times New Roman" w:hAnsi="Times New Roman" w:cs="Times New Roman"/>
        </w:rPr>
      </w:pPr>
      <w:r w:rsidRPr="007B45F5">
        <w:rPr>
          <w:rFonts w:ascii="Times New Roman" w:hAnsi="Times New Roman" w:cs="Times New Roman"/>
        </w:rPr>
        <w:t>odstranění překážek bránících řádnému plnění ze strany dodavatele.</w:t>
      </w:r>
    </w:p>
    <w:p w14:paraId="724528D5" w14:textId="12414521" w:rsidR="0071611B" w:rsidRDefault="0071611B" w:rsidP="00425ECE">
      <w:pPr>
        <w:pStyle w:val="Odstavecseseznamem"/>
        <w:numPr>
          <w:ilvl w:val="1"/>
          <w:numId w:val="1"/>
        </w:numPr>
        <w:spacing w:before="240"/>
        <w:ind w:right="-4654"/>
        <w:jc w:val="both"/>
        <w:rPr>
          <w:rFonts w:ascii="Times New Roman" w:hAnsi="Times New Roman" w:cs="Times New Roman"/>
        </w:rPr>
      </w:pPr>
    </w:p>
    <w:p w14:paraId="38787819" w14:textId="77777777" w:rsidR="0071611B" w:rsidRDefault="0071611B" w:rsidP="00425ECE">
      <w:pPr>
        <w:pStyle w:val="Odstavecseseznamem"/>
        <w:spacing w:before="240"/>
        <w:ind w:left="792" w:right="-4654"/>
        <w:jc w:val="both"/>
        <w:rPr>
          <w:rFonts w:ascii="Times New Roman" w:hAnsi="Times New Roman" w:cs="Times New Roman"/>
        </w:rPr>
      </w:pPr>
    </w:p>
    <w:p w14:paraId="08CD921F" w14:textId="77777777" w:rsidR="002A312B" w:rsidRPr="0071611B" w:rsidRDefault="002A312B" w:rsidP="00425ECE">
      <w:pPr>
        <w:pStyle w:val="Odstavecseseznamem"/>
        <w:spacing w:before="240"/>
        <w:ind w:left="792" w:right="-4654"/>
        <w:jc w:val="both"/>
        <w:rPr>
          <w:rFonts w:ascii="Times New Roman" w:hAnsi="Times New Roman" w:cs="Times New Roman"/>
        </w:rPr>
      </w:pPr>
    </w:p>
    <w:p w14:paraId="5534B650" w14:textId="01F5D35B" w:rsidR="0071611B" w:rsidRPr="001708BA" w:rsidRDefault="0071611B" w:rsidP="00425ECE">
      <w:pPr>
        <w:pStyle w:val="Odstavecseseznamem"/>
        <w:numPr>
          <w:ilvl w:val="0"/>
          <w:numId w:val="1"/>
        </w:numPr>
        <w:spacing w:before="240"/>
        <w:ind w:right="-4654"/>
        <w:jc w:val="both"/>
        <w:rPr>
          <w:rFonts w:ascii="Times New Roman" w:hAnsi="Times New Roman" w:cs="Times New Roman"/>
          <w:b/>
          <w:bCs/>
          <w:sz w:val="28"/>
          <w:szCs w:val="28"/>
        </w:rPr>
      </w:pPr>
      <w:r w:rsidRPr="0071611B">
        <w:rPr>
          <w:rFonts w:ascii="Times New Roman" w:hAnsi="Times New Roman" w:cs="Times New Roman"/>
          <w:b/>
          <w:bCs/>
          <w:sz w:val="28"/>
          <w:szCs w:val="28"/>
        </w:rPr>
        <w:t>Cena předmětu plnění a platební podmínky</w:t>
      </w:r>
    </w:p>
    <w:p w14:paraId="04E01033" w14:textId="71C6161A" w:rsid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Smluvní strany prohlašují a činí nesporným, že celková cena předmětu</w:t>
      </w:r>
      <w:r w:rsidR="00F35B21">
        <w:rPr>
          <w:rFonts w:ascii="Times New Roman" w:hAnsi="Times New Roman" w:cs="Times New Roman"/>
        </w:rPr>
        <w:t xml:space="preserve"> plnění</w:t>
      </w:r>
      <w:r w:rsidRPr="0071611B">
        <w:rPr>
          <w:rFonts w:ascii="Times New Roman" w:hAnsi="Times New Roman" w:cs="Times New Roman"/>
        </w:rPr>
        <w:t xml:space="preserve"> </w:t>
      </w:r>
      <w:r w:rsidR="00F35B21">
        <w:rPr>
          <w:rFonts w:ascii="Times New Roman" w:hAnsi="Times New Roman" w:cs="Times New Roman"/>
        </w:rPr>
        <w:t xml:space="preserve">je rozdělena na část pro ONN a část pro </w:t>
      </w:r>
      <w:r w:rsidR="002A312B">
        <w:rPr>
          <w:rFonts w:ascii="Times New Roman" w:hAnsi="Times New Roman" w:cs="Times New Roman"/>
        </w:rPr>
        <w:t>NRK</w:t>
      </w:r>
      <w:r w:rsidR="00F35B21">
        <w:rPr>
          <w:rFonts w:ascii="Times New Roman" w:hAnsi="Times New Roman" w:cs="Times New Roman"/>
        </w:rPr>
        <w:t xml:space="preserve"> a </w:t>
      </w:r>
      <w:r w:rsidR="00DA67F8" w:rsidRPr="00DA67F8">
        <w:rPr>
          <w:rFonts w:ascii="Times New Roman" w:hAnsi="Times New Roman" w:cs="Times New Roman"/>
          <w:b/>
          <w:bCs/>
        </w:rPr>
        <w:t xml:space="preserve">dohromady </w:t>
      </w:r>
      <w:r w:rsidRPr="00DA67F8">
        <w:rPr>
          <w:rFonts w:ascii="Times New Roman" w:hAnsi="Times New Roman" w:cs="Times New Roman"/>
          <w:b/>
          <w:bCs/>
        </w:rPr>
        <w:t>činí</w:t>
      </w:r>
      <w:r w:rsidRPr="0071611B">
        <w:rPr>
          <w:rFonts w:ascii="Times New Roman" w:hAnsi="Times New Roman" w:cs="Times New Roman"/>
        </w:rPr>
        <w:t>:</w:t>
      </w:r>
    </w:p>
    <w:p w14:paraId="1D445D85" w14:textId="77777777" w:rsidR="00DA67F8" w:rsidRPr="00DA67F8" w:rsidRDefault="00DA67F8" w:rsidP="00DA67F8">
      <w:pPr>
        <w:pStyle w:val="Odstavecseseznamem"/>
        <w:spacing w:after="0"/>
        <w:ind w:left="709" w:right="-4654" w:firstLine="142"/>
        <w:jc w:val="both"/>
        <w:rPr>
          <w:rFonts w:ascii="Times New Roman" w:hAnsi="Times New Roman" w:cs="Times New Roman"/>
          <w:b/>
          <w:bCs/>
        </w:rPr>
      </w:pPr>
      <w:r w:rsidRPr="00DA67F8">
        <w:rPr>
          <w:rFonts w:ascii="Times New Roman" w:hAnsi="Times New Roman" w:cs="Times New Roman"/>
          <w:b/>
          <w:bCs/>
        </w:rPr>
        <w:t>[</w:t>
      </w:r>
      <w:r w:rsidRPr="00DA67F8">
        <w:rPr>
          <w:rFonts w:ascii="Times New Roman" w:hAnsi="Times New Roman" w:cs="Times New Roman"/>
          <w:b/>
          <w:bCs/>
          <w:highlight w:val="yellow"/>
        </w:rPr>
        <w:t>DOPLNÍ DODAVATEL</w:t>
      </w:r>
      <w:r w:rsidRPr="00DA67F8">
        <w:rPr>
          <w:rFonts w:ascii="Times New Roman" w:hAnsi="Times New Roman" w:cs="Times New Roman"/>
          <w:b/>
          <w:bCs/>
        </w:rPr>
        <w:t>],- Kč bez DPH</w:t>
      </w:r>
    </w:p>
    <w:p w14:paraId="2BF6EE4A" w14:textId="77777777" w:rsidR="00DA67F8" w:rsidRPr="00DA67F8" w:rsidRDefault="00DA67F8" w:rsidP="00DA67F8">
      <w:pPr>
        <w:pStyle w:val="Odstavecseseznamem"/>
        <w:spacing w:after="0"/>
        <w:ind w:left="709" w:right="-4654" w:firstLine="142"/>
        <w:jc w:val="both"/>
        <w:rPr>
          <w:rFonts w:ascii="Times New Roman" w:hAnsi="Times New Roman" w:cs="Times New Roman"/>
          <w:b/>
          <w:bCs/>
        </w:rPr>
      </w:pPr>
    </w:p>
    <w:p w14:paraId="1B98B991" w14:textId="0FF06420" w:rsidR="00DA67F8" w:rsidRPr="00DA67F8" w:rsidRDefault="00DA67F8" w:rsidP="00DA67F8">
      <w:pPr>
        <w:pStyle w:val="Odstavecseseznamem"/>
        <w:spacing w:before="240" w:after="0"/>
        <w:ind w:left="709" w:right="-4654"/>
        <w:jc w:val="both"/>
        <w:rPr>
          <w:rFonts w:ascii="Times New Roman" w:hAnsi="Times New Roman" w:cs="Times New Roman"/>
          <w:b/>
          <w:bCs/>
          <w:sz w:val="24"/>
          <w:szCs w:val="24"/>
          <w:u w:val="single"/>
        </w:rPr>
      </w:pPr>
      <w:r w:rsidRPr="00DA67F8">
        <w:rPr>
          <w:rFonts w:ascii="Times New Roman" w:hAnsi="Times New Roman" w:cs="Times New Roman"/>
          <w:b/>
          <w:bCs/>
          <w:sz w:val="24"/>
          <w:szCs w:val="24"/>
          <w:u w:val="single"/>
        </w:rPr>
        <w:t xml:space="preserve">Rozdělení: </w:t>
      </w:r>
    </w:p>
    <w:p w14:paraId="0E877678" w14:textId="2EC5A921" w:rsidR="00F35B21" w:rsidRPr="00F35B21" w:rsidRDefault="00DA67F8" w:rsidP="00425ECE">
      <w:pPr>
        <w:spacing w:after="0"/>
        <w:ind w:right="-4654" w:firstLine="708"/>
        <w:jc w:val="both"/>
        <w:rPr>
          <w:rFonts w:ascii="Times New Roman" w:hAnsi="Times New Roman" w:cs="Times New Roman"/>
          <w:b/>
          <w:bCs/>
          <w:sz w:val="24"/>
          <w:szCs w:val="24"/>
        </w:rPr>
      </w:pPr>
      <w:r>
        <w:rPr>
          <w:rFonts w:ascii="Times New Roman" w:hAnsi="Times New Roman" w:cs="Times New Roman"/>
          <w:b/>
          <w:bCs/>
          <w:sz w:val="24"/>
          <w:szCs w:val="24"/>
        </w:rPr>
        <w:t xml:space="preserve">Cena systému pro </w:t>
      </w:r>
      <w:r w:rsidR="00F35B21" w:rsidRPr="00F35B21">
        <w:rPr>
          <w:rFonts w:ascii="Times New Roman" w:hAnsi="Times New Roman" w:cs="Times New Roman"/>
          <w:b/>
          <w:bCs/>
          <w:sz w:val="24"/>
          <w:szCs w:val="24"/>
        </w:rPr>
        <w:t>Oblastní nemocnice Náchod a.s.:</w:t>
      </w:r>
    </w:p>
    <w:p w14:paraId="22DA1559" w14:textId="4036B9EC" w:rsidR="0071611B" w:rsidRPr="0071611B" w:rsidRDefault="0071611B" w:rsidP="00425ECE">
      <w:pPr>
        <w:spacing w:after="0"/>
        <w:ind w:right="-4654" w:firstLine="708"/>
        <w:jc w:val="both"/>
        <w:rPr>
          <w:rFonts w:ascii="Times New Roman" w:hAnsi="Times New Roman" w:cs="Times New Roman"/>
        </w:rPr>
      </w:pPr>
      <w:r w:rsidRPr="0071611B">
        <w:rPr>
          <w:rFonts w:ascii="Times New Roman" w:hAnsi="Times New Roman" w:cs="Times New Roman"/>
        </w:rPr>
        <w:t>[</w:t>
      </w:r>
      <w:r w:rsidRPr="0071611B">
        <w:rPr>
          <w:rFonts w:ascii="Times New Roman" w:hAnsi="Times New Roman" w:cs="Times New Roman"/>
          <w:highlight w:val="yellow"/>
        </w:rPr>
        <w:t>DOPLNÍ DODAVATEL</w:t>
      </w:r>
      <w:r w:rsidRPr="0071611B">
        <w:rPr>
          <w:rFonts w:ascii="Times New Roman" w:hAnsi="Times New Roman" w:cs="Times New Roman"/>
        </w:rPr>
        <w:t>],- Kč bez DPH</w:t>
      </w:r>
    </w:p>
    <w:p w14:paraId="4349C922" w14:textId="12FF067F" w:rsidR="0071611B" w:rsidRDefault="0071611B" w:rsidP="00425ECE">
      <w:pPr>
        <w:spacing w:before="240"/>
        <w:ind w:right="-4654" w:firstLine="708"/>
        <w:jc w:val="both"/>
        <w:rPr>
          <w:rFonts w:ascii="Times New Roman" w:hAnsi="Times New Roman" w:cs="Times New Roman"/>
        </w:rPr>
      </w:pPr>
      <w:r w:rsidRPr="0071611B">
        <w:rPr>
          <w:rFonts w:ascii="Times New Roman" w:hAnsi="Times New Roman" w:cs="Times New Roman"/>
        </w:rPr>
        <w:t>Celková cena předmětu plnění</w:t>
      </w:r>
      <w:r w:rsidR="00DA67F8">
        <w:rPr>
          <w:rFonts w:ascii="Times New Roman" w:hAnsi="Times New Roman" w:cs="Times New Roman"/>
        </w:rPr>
        <w:t xml:space="preserve"> pro ONN</w:t>
      </w:r>
      <w:r w:rsidRPr="0071611B">
        <w:rPr>
          <w:rFonts w:ascii="Times New Roman" w:hAnsi="Times New Roman" w:cs="Times New Roman"/>
        </w:rPr>
        <w:t xml:space="preserve"> se skládá z těchto položek:</w:t>
      </w:r>
    </w:p>
    <w:tbl>
      <w:tblPr>
        <w:tblStyle w:val="Mkatabulky"/>
        <w:tblW w:w="8104" w:type="dxa"/>
        <w:tblInd w:w="538" w:type="dxa"/>
        <w:tblLook w:val="04A0" w:firstRow="1" w:lastRow="0" w:firstColumn="1" w:lastColumn="0" w:noHBand="0" w:noVBand="1"/>
      </w:tblPr>
      <w:tblGrid>
        <w:gridCol w:w="375"/>
        <w:gridCol w:w="3763"/>
        <w:gridCol w:w="3966"/>
      </w:tblGrid>
      <w:tr w:rsidR="00360CDF" w14:paraId="4F9E9DB4" w14:textId="77777777" w:rsidTr="00360CDF">
        <w:tc>
          <w:tcPr>
            <w:tcW w:w="375" w:type="dxa"/>
          </w:tcPr>
          <w:p w14:paraId="71BB0C4F" w14:textId="5EE09B36" w:rsidR="00360CDF" w:rsidRDefault="00360CDF" w:rsidP="00425ECE">
            <w:pPr>
              <w:spacing w:before="240"/>
              <w:ind w:right="-4654"/>
              <w:jc w:val="both"/>
              <w:rPr>
                <w:rFonts w:ascii="Times New Roman" w:hAnsi="Times New Roman" w:cs="Times New Roman"/>
              </w:rPr>
            </w:pPr>
            <w:r w:rsidRPr="00360CDF">
              <w:rPr>
                <w:rFonts w:ascii="Times New Roman" w:hAnsi="Times New Roman" w:cs="Times New Roman"/>
              </w:rPr>
              <w:t>A</w:t>
            </w:r>
          </w:p>
        </w:tc>
        <w:tc>
          <w:tcPr>
            <w:tcW w:w="3763" w:type="dxa"/>
          </w:tcPr>
          <w:p w14:paraId="2FD4262A" w14:textId="415350A1" w:rsidR="00360CDF" w:rsidRDefault="00360CDF" w:rsidP="00425ECE">
            <w:pPr>
              <w:spacing w:before="240"/>
              <w:ind w:right="-4654"/>
              <w:jc w:val="both"/>
              <w:rPr>
                <w:rFonts w:ascii="Times New Roman" w:hAnsi="Times New Roman" w:cs="Times New Roman"/>
              </w:rPr>
            </w:pPr>
            <w:r w:rsidRPr="00360CDF">
              <w:rPr>
                <w:rFonts w:ascii="Times New Roman" w:hAnsi="Times New Roman" w:cs="Times New Roman"/>
              </w:rPr>
              <w:t>Dodaný SW (licence)</w:t>
            </w:r>
          </w:p>
        </w:tc>
        <w:tc>
          <w:tcPr>
            <w:tcW w:w="3966" w:type="dxa"/>
          </w:tcPr>
          <w:p w14:paraId="78C8EFA6" w14:textId="6FEEF91C" w:rsidR="00360CDF" w:rsidRDefault="00360CDF" w:rsidP="00425ECE">
            <w:pPr>
              <w:spacing w:before="240"/>
              <w:ind w:right="-4654"/>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r w:rsidR="00360CDF" w14:paraId="53895974" w14:textId="77777777" w:rsidTr="00360CDF">
        <w:tc>
          <w:tcPr>
            <w:tcW w:w="375" w:type="dxa"/>
          </w:tcPr>
          <w:p w14:paraId="1314D989" w14:textId="6E34956C" w:rsidR="00360CDF" w:rsidRDefault="00360CDF" w:rsidP="00425ECE">
            <w:pPr>
              <w:spacing w:before="240"/>
              <w:ind w:right="-4654"/>
              <w:jc w:val="both"/>
              <w:rPr>
                <w:rFonts w:ascii="Times New Roman" w:hAnsi="Times New Roman" w:cs="Times New Roman"/>
              </w:rPr>
            </w:pPr>
            <w:r w:rsidRPr="00360CDF">
              <w:rPr>
                <w:rFonts w:ascii="Times New Roman" w:hAnsi="Times New Roman" w:cs="Times New Roman"/>
              </w:rPr>
              <w:t>B</w:t>
            </w:r>
          </w:p>
        </w:tc>
        <w:tc>
          <w:tcPr>
            <w:tcW w:w="3763" w:type="dxa"/>
          </w:tcPr>
          <w:p w14:paraId="21EA19C3" w14:textId="01C6A719" w:rsidR="00360CDF" w:rsidRDefault="00360CDF" w:rsidP="00425ECE">
            <w:pPr>
              <w:spacing w:before="240"/>
              <w:ind w:right="-4654"/>
              <w:jc w:val="both"/>
              <w:rPr>
                <w:rFonts w:ascii="Times New Roman" w:hAnsi="Times New Roman" w:cs="Times New Roman"/>
              </w:rPr>
            </w:pPr>
            <w:r w:rsidRPr="00360CDF">
              <w:rPr>
                <w:rFonts w:ascii="Times New Roman" w:hAnsi="Times New Roman" w:cs="Times New Roman"/>
              </w:rPr>
              <w:t>Implementace SW</w:t>
            </w:r>
          </w:p>
        </w:tc>
        <w:tc>
          <w:tcPr>
            <w:tcW w:w="3966" w:type="dxa"/>
          </w:tcPr>
          <w:p w14:paraId="2CEB2223" w14:textId="3DD78F53" w:rsidR="00360CDF" w:rsidRDefault="00360CDF" w:rsidP="00425ECE">
            <w:pPr>
              <w:spacing w:before="240"/>
              <w:ind w:right="-4654"/>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r w:rsidR="00360CDF" w14:paraId="5CE82203" w14:textId="77777777" w:rsidTr="00360CDF">
        <w:tc>
          <w:tcPr>
            <w:tcW w:w="375" w:type="dxa"/>
          </w:tcPr>
          <w:p w14:paraId="57398E95" w14:textId="1FEEABBE" w:rsidR="00360CDF" w:rsidRDefault="00360CDF" w:rsidP="00425ECE">
            <w:pPr>
              <w:spacing w:before="240"/>
              <w:ind w:right="-4654"/>
              <w:jc w:val="both"/>
              <w:rPr>
                <w:rFonts w:ascii="Times New Roman" w:hAnsi="Times New Roman" w:cs="Times New Roman"/>
              </w:rPr>
            </w:pPr>
            <w:r w:rsidRPr="00360CDF">
              <w:rPr>
                <w:rFonts w:ascii="Times New Roman" w:hAnsi="Times New Roman" w:cs="Times New Roman"/>
              </w:rPr>
              <w:t>C</w:t>
            </w:r>
          </w:p>
        </w:tc>
        <w:tc>
          <w:tcPr>
            <w:tcW w:w="3763" w:type="dxa"/>
          </w:tcPr>
          <w:p w14:paraId="561FC2FE" w14:textId="53A618B0" w:rsidR="00360CDF" w:rsidRDefault="00360CDF" w:rsidP="00425ECE">
            <w:pPr>
              <w:spacing w:before="240"/>
              <w:ind w:right="-4654"/>
              <w:jc w:val="both"/>
              <w:rPr>
                <w:rFonts w:ascii="Times New Roman" w:hAnsi="Times New Roman" w:cs="Times New Roman"/>
              </w:rPr>
            </w:pPr>
            <w:r w:rsidRPr="00360CDF">
              <w:rPr>
                <w:rFonts w:ascii="Times New Roman" w:hAnsi="Times New Roman" w:cs="Times New Roman"/>
              </w:rPr>
              <w:t>Měsíční paušál za servisní podporu</w:t>
            </w:r>
          </w:p>
        </w:tc>
        <w:tc>
          <w:tcPr>
            <w:tcW w:w="3966" w:type="dxa"/>
          </w:tcPr>
          <w:p w14:paraId="1B887473" w14:textId="11A22937" w:rsidR="00360CDF" w:rsidRDefault="00360CDF" w:rsidP="00425ECE">
            <w:pPr>
              <w:spacing w:before="240"/>
              <w:ind w:right="-4654"/>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r w:rsidR="00360CDF" w14:paraId="13F0E976" w14:textId="77777777" w:rsidTr="00360CDF">
        <w:tc>
          <w:tcPr>
            <w:tcW w:w="375" w:type="dxa"/>
          </w:tcPr>
          <w:p w14:paraId="506DBCCF" w14:textId="216274AF" w:rsidR="00360CDF" w:rsidRDefault="00360CDF" w:rsidP="00425ECE">
            <w:pPr>
              <w:spacing w:before="240"/>
              <w:ind w:right="-4654"/>
              <w:jc w:val="both"/>
              <w:rPr>
                <w:rFonts w:ascii="Times New Roman" w:hAnsi="Times New Roman" w:cs="Times New Roman"/>
              </w:rPr>
            </w:pPr>
            <w:r w:rsidRPr="00360CDF">
              <w:rPr>
                <w:rFonts w:ascii="Times New Roman" w:hAnsi="Times New Roman" w:cs="Times New Roman"/>
              </w:rPr>
              <w:t>D</w:t>
            </w:r>
          </w:p>
        </w:tc>
        <w:tc>
          <w:tcPr>
            <w:tcW w:w="3763" w:type="dxa"/>
          </w:tcPr>
          <w:p w14:paraId="1CF1245F" w14:textId="60BC642F" w:rsidR="00360CDF" w:rsidRDefault="00360CDF" w:rsidP="00425ECE">
            <w:pPr>
              <w:spacing w:before="240"/>
              <w:ind w:right="-4654"/>
              <w:jc w:val="both"/>
              <w:rPr>
                <w:rFonts w:ascii="Times New Roman" w:hAnsi="Times New Roman" w:cs="Times New Roman"/>
              </w:rPr>
            </w:pPr>
            <w:r w:rsidRPr="00360CDF">
              <w:rPr>
                <w:rFonts w:ascii="Times New Roman" w:hAnsi="Times New Roman" w:cs="Times New Roman"/>
              </w:rPr>
              <w:t>Servisní podpora celkem za období 5 let</w:t>
            </w:r>
          </w:p>
        </w:tc>
        <w:tc>
          <w:tcPr>
            <w:tcW w:w="3966" w:type="dxa"/>
          </w:tcPr>
          <w:p w14:paraId="6A0D1BD0" w14:textId="1513D017" w:rsidR="00360CDF" w:rsidRDefault="00360CDF" w:rsidP="00425ECE">
            <w:pPr>
              <w:spacing w:before="240"/>
              <w:ind w:right="-4654"/>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bl>
    <w:p w14:paraId="5DA18316" w14:textId="77777777" w:rsidR="00F35B21" w:rsidRDefault="00F35B21" w:rsidP="00425ECE">
      <w:pPr>
        <w:spacing w:after="0"/>
        <w:ind w:right="-4654" w:firstLine="708"/>
        <w:jc w:val="both"/>
        <w:rPr>
          <w:rFonts w:ascii="Times New Roman" w:hAnsi="Times New Roman" w:cs="Times New Roman"/>
          <w:b/>
          <w:bCs/>
        </w:rPr>
      </w:pPr>
    </w:p>
    <w:p w14:paraId="72184A01" w14:textId="4C0092EF" w:rsidR="00F35B21" w:rsidRPr="00F35B21" w:rsidRDefault="00DA67F8" w:rsidP="00425ECE">
      <w:pPr>
        <w:spacing w:after="0"/>
        <w:ind w:right="-4654" w:firstLine="708"/>
        <w:jc w:val="both"/>
        <w:rPr>
          <w:rFonts w:ascii="Times New Roman" w:hAnsi="Times New Roman" w:cs="Times New Roman"/>
          <w:b/>
          <w:bCs/>
          <w:sz w:val="24"/>
          <w:szCs w:val="24"/>
        </w:rPr>
      </w:pPr>
      <w:r>
        <w:rPr>
          <w:rFonts w:ascii="Times New Roman" w:hAnsi="Times New Roman" w:cs="Times New Roman"/>
          <w:b/>
          <w:bCs/>
          <w:sz w:val="24"/>
          <w:szCs w:val="24"/>
        </w:rPr>
        <w:t xml:space="preserve">Cena systému pro </w:t>
      </w:r>
      <w:r w:rsidR="00F35B21" w:rsidRPr="00F35B21">
        <w:rPr>
          <w:rFonts w:ascii="Times New Roman" w:hAnsi="Times New Roman" w:cs="Times New Roman"/>
          <w:b/>
          <w:bCs/>
          <w:sz w:val="24"/>
          <w:szCs w:val="24"/>
        </w:rPr>
        <w:t xml:space="preserve">Nemocnice Rychnov nad Kněžnou </w:t>
      </w:r>
      <w:proofErr w:type="spellStart"/>
      <w:r w:rsidR="00F35B21" w:rsidRPr="00F35B21">
        <w:rPr>
          <w:rFonts w:ascii="Times New Roman" w:hAnsi="Times New Roman" w:cs="Times New Roman"/>
          <w:b/>
          <w:bCs/>
          <w:sz w:val="24"/>
          <w:szCs w:val="24"/>
        </w:rPr>
        <w:t>o.z</w:t>
      </w:r>
      <w:proofErr w:type="spellEnd"/>
      <w:r w:rsidR="00F35B21" w:rsidRPr="00F35B21">
        <w:rPr>
          <w:rFonts w:ascii="Times New Roman" w:hAnsi="Times New Roman" w:cs="Times New Roman"/>
          <w:b/>
          <w:bCs/>
          <w:sz w:val="24"/>
          <w:szCs w:val="24"/>
        </w:rPr>
        <w:t xml:space="preserve">.: </w:t>
      </w:r>
    </w:p>
    <w:p w14:paraId="28DBEDF8" w14:textId="77777777" w:rsidR="00F35B21" w:rsidRPr="0071611B" w:rsidRDefault="00F35B21" w:rsidP="00425ECE">
      <w:pPr>
        <w:spacing w:after="0"/>
        <w:ind w:right="-4654" w:firstLine="708"/>
        <w:jc w:val="both"/>
        <w:rPr>
          <w:rFonts w:ascii="Times New Roman" w:hAnsi="Times New Roman" w:cs="Times New Roman"/>
        </w:rPr>
      </w:pPr>
      <w:r w:rsidRPr="0071611B">
        <w:rPr>
          <w:rFonts w:ascii="Times New Roman" w:hAnsi="Times New Roman" w:cs="Times New Roman"/>
        </w:rPr>
        <w:t>[</w:t>
      </w:r>
      <w:r w:rsidRPr="0071611B">
        <w:rPr>
          <w:rFonts w:ascii="Times New Roman" w:hAnsi="Times New Roman" w:cs="Times New Roman"/>
          <w:highlight w:val="yellow"/>
        </w:rPr>
        <w:t>DOPLNÍ DODAVATEL</w:t>
      </w:r>
      <w:r w:rsidRPr="0071611B">
        <w:rPr>
          <w:rFonts w:ascii="Times New Roman" w:hAnsi="Times New Roman" w:cs="Times New Roman"/>
        </w:rPr>
        <w:t>],- Kč bez DPH</w:t>
      </w:r>
    </w:p>
    <w:p w14:paraId="51DA7673" w14:textId="616D5F36" w:rsidR="00F35B21" w:rsidRDefault="00F35B21" w:rsidP="00425ECE">
      <w:pPr>
        <w:spacing w:before="240"/>
        <w:ind w:right="-4654" w:firstLine="708"/>
        <w:jc w:val="both"/>
        <w:rPr>
          <w:rFonts w:ascii="Times New Roman" w:hAnsi="Times New Roman" w:cs="Times New Roman"/>
        </w:rPr>
      </w:pPr>
      <w:r w:rsidRPr="0071611B">
        <w:rPr>
          <w:rFonts w:ascii="Times New Roman" w:hAnsi="Times New Roman" w:cs="Times New Roman"/>
        </w:rPr>
        <w:t xml:space="preserve">Celková cena předmětu plnění </w:t>
      </w:r>
      <w:r w:rsidR="00DA67F8">
        <w:rPr>
          <w:rFonts w:ascii="Times New Roman" w:hAnsi="Times New Roman" w:cs="Times New Roman"/>
        </w:rPr>
        <w:t xml:space="preserve">pro RNK </w:t>
      </w:r>
      <w:r w:rsidRPr="0071611B">
        <w:rPr>
          <w:rFonts w:ascii="Times New Roman" w:hAnsi="Times New Roman" w:cs="Times New Roman"/>
        </w:rPr>
        <w:t>se skládá z těchto položek:</w:t>
      </w:r>
    </w:p>
    <w:tbl>
      <w:tblPr>
        <w:tblStyle w:val="Mkatabulky"/>
        <w:tblW w:w="8104" w:type="dxa"/>
        <w:tblInd w:w="538" w:type="dxa"/>
        <w:tblLook w:val="04A0" w:firstRow="1" w:lastRow="0" w:firstColumn="1" w:lastColumn="0" w:noHBand="0" w:noVBand="1"/>
      </w:tblPr>
      <w:tblGrid>
        <w:gridCol w:w="375"/>
        <w:gridCol w:w="3763"/>
        <w:gridCol w:w="3966"/>
      </w:tblGrid>
      <w:tr w:rsidR="00F35B21" w14:paraId="0564D49A" w14:textId="77777777" w:rsidTr="00AF15C9">
        <w:tc>
          <w:tcPr>
            <w:tcW w:w="375" w:type="dxa"/>
          </w:tcPr>
          <w:p w14:paraId="44FEFC15" w14:textId="77777777" w:rsidR="00F35B21" w:rsidRDefault="00F35B21" w:rsidP="00425ECE">
            <w:pPr>
              <w:spacing w:before="240"/>
              <w:ind w:right="-4654"/>
              <w:jc w:val="both"/>
              <w:rPr>
                <w:rFonts w:ascii="Times New Roman" w:hAnsi="Times New Roman" w:cs="Times New Roman"/>
              </w:rPr>
            </w:pPr>
            <w:r w:rsidRPr="00360CDF">
              <w:rPr>
                <w:rFonts w:ascii="Times New Roman" w:hAnsi="Times New Roman" w:cs="Times New Roman"/>
              </w:rPr>
              <w:t>A</w:t>
            </w:r>
          </w:p>
        </w:tc>
        <w:tc>
          <w:tcPr>
            <w:tcW w:w="3763" w:type="dxa"/>
          </w:tcPr>
          <w:p w14:paraId="05199776" w14:textId="77777777" w:rsidR="00F35B21" w:rsidRDefault="00F35B21" w:rsidP="00425ECE">
            <w:pPr>
              <w:spacing w:before="240"/>
              <w:ind w:right="-4654"/>
              <w:jc w:val="both"/>
              <w:rPr>
                <w:rFonts w:ascii="Times New Roman" w:hAnsi="Times New Roman" w:cs="Times New Roman"/>
              </w:rPr>
            </w:pPr>
            <w:r w:rsidRPr="00360CDF">
              <w:rPr>
                <w:rFonts w:ascii="Times New Roman" w:hAnsi="Times New Roman" w:cs="Times New Roman"/>
              </w:rPr>
              <w:t>Dodaný SW (licence)</w:t>
            </w:r>
          </w:p>
        </w:tc>
        <w:tc>
          <w:tcPr>
            <w:tcW w:w="3966" w:type="dxa"/>
          </w:tcPr>
          <w:p w14:paraId="41D43793" w14:textId="77777777" w:rsidR="00F35B21" w:rsidRDefault="00F35B21" w:rsidP="00425ECE">
            <w:pPr>
              <w:spacing w:before="240"/>
              <w:ind w:right="-4654"/>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r w:rsidR="00F35B21" w14:paraId="6EF33FAD" w14:textId="77777777" w:rsidTr="00AF15C9">
        <w:tc>
          <w:tcPr>
            <w:tcW w:w="375" w:type="dxa"/>
          </w:tcPr>
          <w:p w14:paraId="083CD564" w14:textId="77777777" w:rsidR="00F35B21" w:rsidRDefault="00F35B21" w:rsidP="00425ECE">
            <w:pPr>
              <w:spacing w:before="240"/>
              <w:ind w:right="-4654"/>
              <w:jc w:val="both"/>
              <w:rPr>
                <w:rFonts w:ascii="Times New Roman" w:hAnsi="Times New Roman" w:cs="Times New Roman"/>
              </w:rPr>
            </w:pPr>
            <w:r w:rsidRPr="00360CDF">
              <w:rPr>
                <w:rFonts w:ascii="Times New Roman" w:hAnsi="Times New Roman" w:cs="Times New Roman"/>
              </w:rPr>
              <w:t>B</w:t>
            </w:r>
          </w:p>
        </w:tc>
        <w:tc>
          <w:tcPr>
            <w:tcW w:w="3763" w:type="dxa"/>
          </w:tcPr>
          <w:p w14:paraId="20D30EB5" w14:textId="77777777" w:rsidR="00F35B21" w:rsidRDefault="00F35B21" w:rsidP="00425ECE">
            <w:pPr>
              <w:spacing w:before="240"/>
              <w:ind w:right="-4654"/>
              <w:jc w:val="both"/>
              <w:rPr>
                <w:rFonts w:ascii="Times New Roman" w:hAnsi="Times New Roman" w:cs="Times New Roman"/>
              </w:rPr>
            </w:pPr>
            <w:r w:rsidRPr="00360CDF">
              <w:rPr>
                <w:rFonts w:ascii="Times New Roman" w:hAnsi="Times New Roman" w:cs="Times New Roman"/>
              </w:rPr>
              <w:t>Implementace SW</w:t>
            </w:r>
          </w:p>
        </w:tc>
        <w:tc>
          <w:tcPr>
            <w:tcW w:w="3966" w:type="dxa"/>
          </w:tcPr>
          <w:p w14:paraId="5BE80421" w14:textId="77777777" w:rsidR="00F35B21" w:rsidRDefault="00F35B21" w:rsidP="00425ECE">
            <w:pPr>
              <w:spacing w:before="240"/>
              <w:ind w:right="-4654"/>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r w:rsidR="00F35B21" w14:paraId="4AD80830" w14:textId="77777777" w:rsidTr="00AF15C9">
        <w:tc>
          <w:tcPr>
            <w:tcW w:w="375" w:type="dxa"/>
          </w:tcPr>
          <w:p w14:paraId="04DEB9F3" w14:textId="77777777" w:rsidR="00F35B21" w:rsidRDefault="00F35B21" w:rsidP="00425ECE">
            <w:pPr>
              <w:spacing w:before="240"/>
              <w:ind w:right="-4654"/>
              <w:jc w:val="both"/>
              <w:rPr>
                <w:rFonts w:ascii="Times New Roman" w:hAnsi="Times New Roman" w:cs="Times New Roman"/>
              </w:rPr>
            </w:pPr>
            <w:r w:rsidRPr="00360CDF">
              <w:rPr>
                <w:rFonts w:ascii="Times New Roman" w:hAnsi="Times New Roman" w:cs="Times New Roman"/>
              </w:rPr>
              <w:t>C</w:t>
            </w:r>
          </w:p>
        </w:tc>
        <w:tc>
          <w:tcPr>
            <w:tcW w:w="3763" w:type="dxa"/>
          </w:tcPr>
          <w:p w14:paraId="6F905A8B" w14:textId="77777777" w:rsidR="00F35B21" w:rsidRDefault="00F35B21" w:rsidP="00425ECE">
            <w:pPr>
              <w:spacing w:before="240"/>
              <w:ind w:right="-4654"/>
              <w:jc w:val="both"/>
              <w:rPr>
                <w:rFonts w:ascii="Times New Roman" w:hAnsi="Times New Roman" w:cs="Times New Roman"/>
              </w:rPr>
            </w:pPr>
            <w:r w:rsidRPr="00360CDF">
              <w:rPr>
                <w:rFonts w:ascii="Times New Roman" w:hAnsi="Times New Roman" w:cs="Times New Roman"/>
              </w:rPr>
              <w:t>Měsíční paušál za servisní podporu</w:t>
            </w:r>
          </w:p>
        </w:tc>
        <w:tc>
          <w:tcPr>
            <w:tcW w:w="3966" w:type="dxa"/>
          </w:tcPr>
          <w:p w14:paraId="0FEE7A57" w14:textId="77777777" w:rsidR="00F35B21" w:rsidRDefault="00F35B21" w:rsidP="00425ECE">
            <w:pPr>
              <w:spacing w:before="240"/>
              <w:ind w:right="-4654"/>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r w:rsidR="00F35B21" w14:paraId="2C1CABE5" w14:textId="77777777" w:rsidTr="00AF15C9">
        <w:tc>
          <w:tcPr>
            <w:tcW w:w="375" w:type="dxa"/>
          </w:tcPr>
          <w:p w14:paraId="5CBEF633" w14:textId="77777777" w:rsidR="00F35B21" w:rsidRDefault="00F35B21" w:rsidP="00425ECE">
            <w:pPr>
              <w:spacing w:before="240"/>
              <w:ind w:right="-4654"/>
              <w:jc w:val="both"/>
              <w:rPr>
                <w:rFonts w:ascii="Times New Roman" w:hAnsi="Times New Roman" w:cs="Times New Roman"/>
              </w:rPr>
            </w:pPr>
            <w:r w:rsidRPr="00360CDF">
              <w:rPr>
                <w:rFonts w:ascii="Times New Roman" w:hAnsi="Times New Roman" w:cs="Times New Roman"/>
              </w:rPr>
              <w:t>D</w:t>
            </w:r>
          </w:p>
        </w:tc>
        <w:tc>
          <w:tcPr>
            <w:tcW w:w="3763" w:type="dxa"/>
          </w:tcPr>
          <w:p w14:paraId="24F7D76C" w14:textId="77777777" w:rsidR="00F35B21" w:rsidRDefault="00F35B21" w:rsidP="00425ECE">
            <w:pPr>
              <w:spacing w:before="240"/>
              <w:ind w:right="-4654"/>
              <w:jc w:val="both"/>
              <w:rPr>
                <w:rFonts w:ascii="Times New Roman" w:hAnsi="Times New Roman" w:cs="Times New Roman"/>
              </w:rPr>
            </w:pPr>
            <w:r w:rsidRPr="00360CDF">
              <w:rPr>
                <w:rFonts w:ascii="Times New Roman" w:hAnsi="Times New Roman" w:cs="Times New Roman"/>
              </w:rPr>
              <w:t>Servisní podpora celkem za období 5 let</w:t>
            </w:r>
          </w:p>
        </w:tc>
        <w:tc>
          <w:tcPr>
            <w:tcW w:w="3966" w:type="dxa"/>
          </w:tcPr>
          <w:p w14:paraId="53101C5B" w14:textId="77777777" w:rsidR="00F35B21" w:rsidRDefault="00F35B21" w:rsidP="00425ECE">
            <w:pPr>
              <w:spacing w:before="240"/>
              <w:ind w:right="-4654"/>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bl>
    <w:p w14:paraId="337ADC0F" w14:textId="4596619E" w:rsid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lastRenderedPageBreak/>
        <w:t xml:space="preserve">Objednatel neposkytuje zálohy. </w:t>
      </w:r>
    </w:p>
    <w:p w14:paraId="1C1C5617" w14:textId="1EA24822" w:rsidR="00F35B21" w:rsidRPr="0071611B" w:rsidRDefault="00F35B21" w:rsidP="00425ECE">
      <w:pPr>
        <w:pStyle w:val="Odstavecseseznamem"/>
        <w:numPr>
          <w:ilvl w:val="1"/>
          <w:numId w:val="1"/>
        </w:numPr>
        <w:spacing w:before="240"/>
        <w:ind w:right="-4654"/>
        <w:jc w:val="both"/>
        <w:rPr>
          <w:rFonts w:ascii="Times New Roman" w:hAnsi="Times New Roman" w:cs="Times New Roman"/>
        </w:rPr>
      </w:pPr>
      <w:r>
        <w:rPr>
          <w:rFonts w:ascii="Times New Roman" w:hAnsi="Times New Roman" w:cs="Times New Roman"/>
        </w:rPr>
        <w:t xml:space="preserve">Dodavatel vystavuje faktury samostatně pro systém ONN a samostatně pro systém </w:t>
      </w:r>
      <w:r w:rsidR="002A312B">
        <w:rPr>
          <w:rFonts w:ascii="Times New Roman" w:hAnsi="Times New Roman" w:cs="Times New Roman"/>
        </w:rPr>
        <w:t>NRK</w:t>
      </w:r>
      <w:r>
        <w:rPr>
          <w:rFonts w:ascii="Times New Roman" w:hAnsi="Times New Roman" w:cs="Times New Roman"/>
        </w:rPr>
        <w:t xml:space="preserve">. </w:t>
      </w:r>
    </w:p>
    <w:p w14:paraId="650CB07A" w14:textId="034124DA" w:rsidR="005615B4" w:rsidRPr="005615B4"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 xml:space="preserve">Cena položek A </w:t>
      </w:r>
      <w:proofErr w:type="spellStart"/>
      <w:r w:rsidRPr="0071611B">
        <w:rPr>
          <w:rFonts w:ascii="Times New Roman" w:hAnsi="Times New Roman" w:cs="Times New Roman"/>
        </w:rPr>
        <w:t>a</w:t>
      </w:r>
      <w:proofErr w:type="spellEnd"/>
      <w:r w:rsidRPr="0071611B">
        <w:rPr>
          <w:rFonts w:ascii="Times New Roman" w:hAnsi="Times New Roman" w:cs="Times New Roman"/>
        </w:rPr>
        <w:t xml:space="preserve"> B bude splatná na základě vystavené faktury, kterou je dodavatel oprávněn vystavit až po řádném předání systému způsobem dle odstavce 4.4 této smlouvy. Tuto fakturu dodavatel vystaví nejpozději do 10 dní od protokolárního předání a převzetí systému. Součástí faktury bude Předávací protokol o předání a převzetí systému podepsaný pověřenými zástupci na straně dodavatele a na straně objednatele.</w:t>
      </w:r>
    </w:p>
    <w:p w14:paraId="1D50F2A8" w14:textId="53F8953E" w:rsidR="005615B4" w:rsidRPr="005615B4"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Cena za položku C (a D) bude splatná na základě faktur, které dodavatel vystaví za každý kalendářní měsíc, v němž byly poskytnuty servisní služby</w:t>
      </w:r>
      <w:r w:rsidR="0018435A">
        <w:rPr>
          <w:rFonts w:ascii="Times New Roman" w:hAnsi="Times New Roman" w:cs="Times New Roman"/>
        </w:rPr>
        <w:t xml:space="preserve"> – tj zpětně za uplynulý měsíc</w:t>
      </w:r>
      <w:r w:rsidRPr="0071611B">
        <w:rPr>
          <w:rFonts w:ascii="Times New Roman" w:hAnsi="Times New Roman" w:cs="Times New Roman"/>
        </w:rPr>
        <w:t xml:space="preserve">. Tuto fakturu dodavatel vystaví do 10. dne následujícího měsíce. </w:t>
      </w:r>
    </w:p>
    <w:p w14:paraId="367D45B2" w14:textId="209D26D0"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Cena předmětu plnění je nejvýše přípustná (nepřekročitelná) a platná a účinná po celou dobu provádění předmětu plnění na základě této smlouvy, která zahrnuje dodávku softwaru, prací na implementaci a dále servis dle čl. 5 této smlouvy.</w:t>
      </w:r>
    </w:p>
    <w:p w14:paraId="7EE77F39" w14:textId="740F9237"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Součástí ceny předmětu plnění jsou i veškeré související vynaložené náklady (např. náklady na dopravu) nezbytné k řádnému a včasnému provedení předmětu plnění s tím, že dodavatel je oprávněn navýšit cenu předmětu plnění o příslušnou sazbu DPH či jinou daň v souladu s platnými právními předpisy.</w:t>
      </w:r>
    </w:p>
    <w:p w14:paraId="1208AB71" w14:textId="01B1E9F6"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 xml:space="preserve">Sjednané ceny mohou být změněny pouze:  </w:t>
      </w:r>
    </w:p>
    <w:p w14:paraId="71A5B9BB" w14:textId="7B2EE263"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 xml:space="preserve">dohodou smluvních stran, pokud se Objednatel s Dodavatelem za dále sjednaných podmínek dohodnou na provedení i jiných prací, dodávek nebo služeb než těch, které byly obsahem této Smlouvy a její příloh (dále jen „vícepráce“) nebo na vyloučení některé práce nebo dodávky z předmětu plnění (dále jen „méněpráce“); to však pouze za splnění podmínek §222 ZZVZ;  </w:t>
      </w:r>
    </w:p>
    <w:p w14:paraId="7DD33729" w14:textId="097509BF"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 xml:space="preserve">dohodou smluvních stran, pokud se Objednatel s Dodavatelem dohodnou na jiné kvalitě nebo druhu prací, dodávek nebo služeb spojených se zhotovením Předmětu plnění dle této smlouvy než té, která vyplývá z této smlouvy; to však pouze za splnění podmínek dle §222 ZZVZ; </w:t>
      </w:r>
    </w:p>
    <w:p w14:paraId="2AF82664" w14:textId="2FBD4F7A"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 xml:space="preserve">při realizaci se zjistí skutečnosti, které nebyly v době podpisu této smlouvy známy, a Dodavatel je nezavinil ani nemohl předvídat a mají vliv na cenu Předmětu plnění nebo při realizaci se zjistí skutečnosti odlišné od podkladů pro plnění předaných Objednatelem; to však pouze za splnění podmínek dle §222 ZZVZ; </w:t>
      </w:r>
    </w:p>
    <w:p w14:paraId="0CE5A5F8" w14:textId="1BB17A1E"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v případě, že dojde ke změně zákonné sazby DPH či ke změně v oblasti přenesení daňové povinnosti, je Dodavatel ke sjednané ceně či odměně bez DPH povinen účtovat DPH v platné výši; smluvní strany se dohodly, že v případě změny ceny či odměny v důsledku změny sazby DPH není nutno ke smlouvě uzavírat dodatek; dohodou smluvních stran v případě, že se v průběhu provádění předmětu plnění přestanou některé technologie vyrábět, případně se prokáže jejich škodlivost na lidské zdraví či se z jiných důvodů</w:t>
      </w:r>
      <w:r>
        <w:rPr>
          <w:rFonts w:ascii="Times New Roman" w:hAnsi="Times New Roman" w:cs="Times New Roman"/>
        </w:rPr>
        <w:t xml:space="preserve"> </w:t>
      </w:r>
      <w:r w:rsidRPr="0071611B">
        <w:rPr>
          <w:rFonts w:ascii="Times New Roman" w:hAnsi="Times New Roman" w:cs="Times New Roman"/>
        </w:rPr>
        <w:t xml:space="preserve">nebudou smět použít; to však pouze za splnění podmínek dle §222 ZZVZ. </w:t>
      </w:r>
    </w:p>
    <w:p w14:paraId="611CD430" w14:textId="298A5A3D"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 xml:space="preserve">Způsob sjednání změny ceny </w:t>
      </w:r>
    </w:p>
    <w:p w14:paraId="2A051F03" w14:textId="42751C3A"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 xml:space="preserve">Nastane-li některá ze situací, za kterých je možná změna sjednaných cen, je Dodavatel povinen provést výpočet změny sjednaných cen a předložit písemný požadavek na změnu sjednaných cen Objednateli k odsouhlasení, vč. popisu jiných technologií, služeb, je-li to v daném případě relevantní, popřípadě oznámit Objednateli změnu sjednané ceny v případě změny sazeb DPH. Objednatel se zavazuje, že se k oznámení Dodavatele o potřebě dodatečných víceprací vyjádří nejpozději do 5 dnů ode dne předložení oznámení Dodavatele. Potřebu provedení dodatečných víceprací k řádnému dokončení předmětu plnění je oprávněn požadovat také Objednatel, přičemž shora uvedený postup se uplatní obdobně. </w:t>
      </w:r>
    </w:p>
    <w:p w14:paraId="7781ACA3" w14:textId="7C1C3A31" w:rsidR="001A6AAC" w:rsidRPr="001A6AAC"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lastRenderedPageBreak/>
        <w:t>Písemný požadavek Dodavatele nezakládá právo Dodavatele na jednostranné zvýšení sjednané ceny, vyjma případu změny sazby DPH. Jednání o zvýšení sjednané ceny je možné pouze za podmínek daných touto smlouvou a podmínek vyplývajících z §222 ZZVZ, resp. jiného právního předpisu upravujícího zadávání veřejných zakázek, který tyto postupy nahradí.</w:t>
      </w:r>
    </w:p>
    <w:p w14:paraId="6A0E86DC" w14:textId="41BEA103" w:rsidR="001A6AAC" w:rsidRPr="001A6AAC"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 xml:space="preserve">Výše DPH bude účtována dle platné zákonné sazby ke dni uskutečnění zdanitelného plnění. </w:t>
      </w:r>
    </w:p>
    <w:p w14:paraId="3C54CA91" w14:textId="6C2CB3ED"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Stane-li se dodavatel nespolehlivým plátcem, hodnota plnění odpovídající dani bude hrazena přímo na účet správce daně v režimu podle §109a zákona o dani z přidané hodnoty.</w:t>
      </w:r>
    </w:p>
    <w:p w14:paraId="1BEC0427" w14:textId="5578BF36"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Platba bude provedena na základě daňových dokladů (faktur), které musí obsahovat údaje v souladu s §29 zákona č. 235/2004 Sb., o dani z přidané hodnoty, ve znění pozdějších předpisů (dále jen „Faktura“).</w:t>
      </w:r>
    </w:p>
    <w:p w14:paraId="48682016" w14:textId="4AC93C4D"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 xml:space="preserve">Faktura je splatná do 30 dnů ode dne jejího doručení objednateli na základě řádného protokolu o předání systému podepsaného oběma smluvními stranami, a to na bankovní účet dodavatele, uvedený v této smlouvě. Lhůta splatnosti faktury je sjednána z důvodu nastavených vnitřních schvalovacích pravidel. Stejný termín splatnosti platí pro smluvní strany i při placení jiných plateb (např. úroků z prodlení, smluvních pokut, náhrad škody aj.). </w:t>
      </w:r>
    </w:p>
    <w:p w14:paraId="5DA3D69D" w14:textId="0EC889D2"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 xml:space="preserve">Dodavatel je oprávněn vyúčtovat cenu </w:t>
      </w:r>
      <w:r w:rsidR="007B45F5">
        <w:rPr>
          <w:rFonts w:ascii="Times New Roman" w:hAnsi="Times New Roman" w:cs="Times New Roman"/>
        </w:rPr>
        <w:t xml:space="preserve">dodávky </w:t>
      </w:r>
      <w:r w:rsidRPr="0071611B">
        <w:rPr>
          <w:rFonts w:ascii="Times New Roman" w:hAnsi="Times New Roman" w:cs="Times New Roman"/>
        </w:rPr>
        <w:t xml:space="preserve">na základě daňového dokladu (faktury). Daňový doklad musí být vystaven v souladu s </w:t>
      </w:r>
      <w:proofErr w:type="spellStart"/>
      <w:r w:rsidRPr="0071611B">
        <w:rPr>
          <w:rFonts w:ascii="Times New Roman" w:hAnsi="Times New Roman" w:cs="Times New Roman"/>
        </w:rPr>
        <w:t>ust</w:t>
      </w:r>
      <w:proofErr w:type="spellEnd"/>
      <w:r w:rsidRPr="0071611B">
        <w:rPr>
          <w:rFonts w:ascii="Times New Roman" w:hAnsi="Times New Roman" w:cs="Times New Roman"/>
        </w:rPr>
        <w:t xml:space="preserve">. § 28 a splňovat další náležitosti vedle náležitostí dle </w:t>
      </w:r>
      <w:proofErr w:type="spellStart"/>
      <w:r w:rsidRPr="0071611B">
        <w:rPr>
          <w:rFonts w:ascii="Times New Roman" w:hAnsi="Times New Roman" w:cs="Times New Roman"/>
        </w:rPr>
        <w:t>ust</w:t>
      </w:r>
      <w:proofErr w:type="spellEnd"/>
      <w:r w:rsidRPr="0071611B">
        <w:rPr>
          <w:rFonts w:ascii="Times New Roman" w:hAnsi="Times New Roman" w:cs="Times New Roman"/>
        </w:rPr>
        <w:t xml:space="preserve">. § 29 zákona č. 235/2004 Sb. o dani z přidané hodnoty (dále jen zákon o DPH), zejména pak musí obsahovat: </w:t>
      </w:r>
    </w:p>
    <w:p w14:paraId="716D3114" w14:textId="1811F113"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identifikaci dodavatele a objednatele,</w:t>
      </w:r>
    </w:p>
    <w:p w14:paraId="0500C9A0" w14:textId="357D8E07"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den splatnosti,</w:t>
      </w:r>
    </w:p>
    <w:p w14:paraId="0A43AE42" w14:textId="21D0979F"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označení peněžního ústavu a číslo účtu, ve prospěch, kterého má být provedena platba, konstantní a variabilní symbol,</w:t>
      </w:r>
    </w:p>
    <w:p w14:paraId="6180D71E" w14:textId="1BFF294C"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odvolávka na tuto smlouvu,</w:t>
      </w:r>
    </w:p>
    <w:p w14:paraId="26C97C22" w14:textId="79B42B36"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razítko a podpis osoby oprávněné k vystavení zálohového listu, dílčího a konečného účetního dokladu,</w:t>
      </w:r>
    </w:p>
    <w:p w14:paraId="263E4D81" w14:textId="77777777" w:rsid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soupis příloh,</w:t>
      </w:r>
    </w:p>
    <w:p w14:paraId="6D68692E" w14:textId="77777777" w:rsidR="00F35B21"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název a číslo projektu:</w:t>
      </w:r>
    </w:p>
    <w:p w14:paraId="2CB23D01" w14:textId="6C8ED78B" w:rsidR="0071611B" w:rsidRDefault="00F35B21" w:rsidP="00425ECE">
      <w:pPr>
        <w:pStyle w:val="Odstavecseseznamem"/>
        <w:spacing w:before="240"/>
        <w:ind w:left="1134" w:right="-4654"/>
        <w:jc w:val="both"/>
        <w:rPr>
          <w:rFonts w:ascii="Times New Roman" w:hAnsi="Times New Roman" w:cs="Times New Roman"/>
        </w:rPr>
      </w:pPr>
      <w:r>
        <w:rPr>
          <w:rFonts w:ascii="Times New Roman" w:hAnsi="Times New Roman" w:cs="Times New Roman"/>
        </w:rPr>
        <w:t>ONN:</w:t>
      </w:r>
      <w:r w:rsidR="0071611B" w:rsidRPr="0071611B">
        <w:rPr>
          <w:rFonts w:ascii="Times New Roman" w:hAnsi="Times New Roman" w:cs="Times New Roman"/>
        </w:rPr>
        <w:t xml:space="preserve"> </w:t>
      </w:r>
      <w:r w:rsidR="0071611B" w:rsidRPr="0071611B">
        <w:rPr>
          <w:rFonts w:ascii="Times New Roman" w:hAnsi="Times New Roman" w:cs="Times New Roman"/>
          <w:i/>
          <w:iCs/>
        </w:rPr>
        <w:t xml:space="preserve">Rozvoj eHealth v Nemocnici Náchod, </w:t>
      </w:r>
      <w:proofErr w:type="spellStart"/>
      <w:r w:rsidR="0071611B" w:rsidRPr="0071611B">
        <w:rPr>
          <w:rFonts w:ascii="Times New Roman" w:hAnsi="Times New Roman" w:cs="Times New Roman"/>
          <w:i/>
          <w:iCs/>
        </w:rPr>
        <w:t>reg</w:t>
      </w:r>
      <w:proofErr w:type="spellEnd"/>
      <w:r w:rsidR="0071611B" w:rsidRPr="0071611B">
        <w:rPr>
          <w:rFonts w:ascii="Times New Roman" w:hAnsi="Times New Roman" w:cs="Times New Roman"/>
          <w:i/>
          <w:iCs/>
        </w:rPr>
        <w:t>. č. [doplní Objednatel]</w:t>
      </w:r>
    </w:p>
    <w:p w14:paraId="53AF7F30" w14:textId="2E290635" w:rsidR="00F35B21" w:rsidRPr="0071611B" w:rsidRDefault="002A312B" w:rsidP="00425ECE">
      <w:pPr>
        <w:pStyle w:val="Odstavecseseznamem"/>
        <w:spacing w:before="240"/>
        <w:ind w:left="1134" w:right="-4654"/>
        <w:jc w:val="both"/>
        <w:rPr>
          <w:rFonts w:ascii="Times New Roman" w:hAnsi="Times New Roman" w:cs="Times New Roman"/>
        </w:rPr>
      </w:pPr>
      <w:r>
        <w:rPr>
          <w:rFonts w:ascii="Times New Roman" w:hAnsi="Times New Roman" w:cs="Times New Roman"/>
        </w:rPr>
        <w:t>NRK</w:t>
      </w:r>
      <w:r w:rsidR="00F35B21">
        <w:rPr>
          <w:rFonts w:ascii="Times New Roman" w:hAnsi="Times New Roman" w:cs="Times New Roman"/>
        </w:rPr>
        <w:t>:</w:t>
      </w:r>
      <w:r w:rsidR="00F35B21" w:rsidRPr="0071611B">
        <w:rPr>
          <w:rFonts w:ascii="Times New Roman" w:hAnsi="Times New Roman" w:cs="Times New Roman"/>
        </w:rPr>
        <w:t xml:space="preserve"> </w:t>
      </w:r>
      <w:r w:rsidR="00F35B21" w:rsidRPr="0071611B">
        <w:rPr>
          <w:rFonts w:ascii="Times New Roman" w:hAnsi="Times New Roman" w:cs="Times New Roman"/>
          <w:i/>
          <w:iCs/>
        </w:rPr>
        <w:t xml:space="preserve">Rozvoj eHealth </w:t>
      </w:r>
      <w:r w:rsidR="00F35B21" w:rsidRPr="00F35B21">
        <w:rPr>
          <w:rFonts w:ascii="Times New Roman" w:hAnsi="Times New Roman" w:cs="Times New Roman"/>
          <w:i/>
          <w:iCs/>
        </w:rPr>
        <w:t>Nemocnice Rychnov nad Kněžnou</w:t>
      </w:r>
      <w:r w:rsidR="00F35B21">
        <w:rPr>
          <w:rFonts w:ascii="Times New Roman" w:hAnsi="Times New Roman" w:cs="Times New Roman"/>
          <w:i/>
          <w:iCs/>
        </w:rPr>
        <w:t xml:space="preserve"> </w:t>
      </w:r>
      <w:r w:rsidR="00F35B21" w:rsidRPr="0071611B">
        <w:rPr>
          <w:rFonts w:ascii="Times New Roman" w:hAnsi="Times New Roman" w:cs="Times New Roman"/>
          <w:i/>
          <w:iCs/>
        </w:rPr>
        <w:t xml:space="preserve">, </w:t>
      </w:r>
      <w:proofErr w:type="spellStart"/>
      <w:r w:rsidR="00F35B21" w:rsidRPr="0071611B">
        <w:rPr>
          <w:rFonts w:ascii="Times New Roman" w:hAnsi="Times New Roman" w:cs="Times New Roman"/>
          <w:i/>
          <w:iCs/>
        </w:rPr>
        <w:t>reg</w:t>
      </w:r>
      <w:proofErr w:type="spellEnd"/>
      <w:r w:rsidR="00F35B21" w:rsidRPr="0071611B">
        <w:rPr>
          <w:rFonts w:ascii="Times New Roman" w:hAnsi="Times New Roman" w:cs="Times New Roman"/>
          <w:i/>
          <w:iCs/>
        </w:rPr>
        <w:t>. č. [doplní Objednatel]</w:t>
      </w:r>
      <w:r w:rsidR="00F35B21" w:rsidRPr="0071611B">
        <w:rPr>
          <w:rFonts w:ascii="Times New Roman" w:hAnsi="Times New Roman" w:cs="Times New Roman"/>
        </w:rPr>
        <w:t>.</w:t>
      </w:r>
    </w:p>
    <w:p w14:paraId="13C04F50" w14:textId="77777777" w:rsidR="00F35B21" w:rsidRPr="0071611B" w:rsidRDefault="00F35B21" w:rsidP="00425ECE">
      <w:pPr>
        <w:pStyle w:val="Odstavecseseznamem"/>
        <w:spacing w:before="240"/>
        <w:ind w:left="1134" w:right="-4654"/>
        <w:jc w:val="both"/>
        <w:rPr>
          <w:rFonts w:ascii="Times New Roman" w:hAnsi="Times New Roman" w:cs="Times New Roman"/>
        </w:rPr>
      </w:pPr>
    </w:p>
    <w:p w14:paraId="0A811629" w14:textId="028245E4" w:rsidR="00F35B21"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 xml:space="preserve">Dodavatel je </w:t>
      </w:r>
      <w:r w:rsidR="0083268A">
        <w:rPr>
          <w:rFonts w:ascii="Times New Roman" w:hAnsi="Times New Roman" w:cs="Times New Roman"/>
        </w:rPr>
        <w:t>povinen</w:t>
      </w:r>
      <w:r w:rsidR="0083268A" w:rsidRPr="0071611B">
        <w:rPr>
          <w:rFonts w:ascii="Times New Roman" w:hAnsi="Times New Roman" w:cs="Times New Roman"/>
        </w:rPr>
        <w:t xml:space="preserve"> </w:t>
      </w:r>
      <w:r w:rsidRPr="0071611B">
        <w:rPr>
          <w:rFonts w:ascii="Times New Roman" w:hAnsi="Times New Roman" w:cs="Times New Roman"/>
        </w:rPr>
        <w:t>zasílat</w:t>
      </w:r>
      <w:r w:rsidR="00F35B21">
        <w:rPr>
          <w:rFonts w:ascii="Times New Roman" w:hAnsi="Times New Roman" w:cs="Times New Roman"/>
        </w:rPr>
        <w:t xml:space="preserve"> PDF</w:t>
      </w:r>
      <w:r w:rsidRPr="0071611B">
        <w:rPr>
          <w:rFonts w:ascii="Times New Roman" w:hAnsi="Times New Roman" w:cs="Times New Roman"/>
        </w:rPr>
        <w:t xml:space="preserve"> faktury objednateli prostřednictvím elektronické pošty na adresu</w:t>
      </w:r>
    </w:p>
    <w:p w14:paraId="0172AB87" w14:textId="77777777" w:rsidR="00F35B21" w:rsidRDefault="00F35B21" w:rsidP="00425ECE">
      <w:pPr>
        <w:pStyle w:val="Odstavecseseznamem"/>
        <w:spacing w:before="240"/>
        <w:ind w:left="792" w:right="-4654"/>
        <w:jc w:val="both"/>
        <w:rPr>
          <w:rFonts w:ascii="Times New Roman" w:hAnsi="Times New Roman" w:cs="Times New Roman"/>
        </w:rPr>
      </w:pPr>
      <w:r>
        <w:rPr>
          <w:rFonts w:ascii="Times New Roman" w:hAnsi="Times New Roman" w:cs="Times New Roman"/>
        </w:rPr>
        <w:t>ONN:</w:t>
      </w:r>
      <w:r w:rsidR="0071611B" w:rsidRPr="0071611B">
        <w:rPr>
          <w:rFonts w:ascii="Times New Roman" w:hAnsi="Times New Roman" w:cs="Times New Roman"/>
        </w:rPr>
        <w:t xml:space="preserve"> </w:t>
      </w:r>
      <w:hyperlink r:id="rId5" w:history="1">
        <w:r w:rsidR="00EB05AB" w:rsidRPr="003209D2">
          <w:rPr>
            <w:rStyle w:val="Hypertextovodkaz"/>
            <w:rFonts w:ascii="Times New Roman" w:hAnsi="Times New Roman" w:cs="Times New Roman"/>
          </w:rPr>
          <w:t>fakturace@nemocnicenachod.cz</w:t>
        </w:r>
      </w:hyperlink>
      <w:r w:rsidR="00EB05AB">
        <w:rPr>
          <w:rFonts w:ascii="Times New Roman" w:hAnsi="Times New Roman" w:cs="Times New Roman"/>
        </w:rPr>
        <w:t xml:space="preserve"> </w:t>
      </w:r>
      <w:r w:rsidR="0071611B" w:rsidRPr="0071611B">
        <w:rPr>
          <w:rFonts w:ascii="Times New Roman" w:hAnsi="Times New Roman" w:cs="Times New Roman"/>
        </w:rPr>
        <w:t xml:space="preserve">, </w:t>
      </w:r>
    </w:p>
    <w:p w14:paraId="2402EB46" w14:textId="464A41D7" w:rsidR="00F35B21" w:rsidRDefault="002A312B" w:rsidP="00425ECE">
      <w:pPr>
        <w:pStyle w:val="Odstavecseseznamem"/>
        <w:spacing w:before="240"/>
        <w:ind w:left="792" w:right="-4654"/>
        <w:jc w:val="both"/>
        <w:rPr>
          <w:rFonts w:ascii="Times New Roman" w:hAnsi="Times New Roman" w:cs="Times New Roman"/>
        </w:rPr>
      </w:pPr>
      <w:r w:rsidRPr="00C4792D">
        <w:rPr>
          <w:rFonts w:ascii="Times New Roman" w:hAnsi="Times New Roman" w:cs="Times New Roman"/>
        </w:rPr>
        <w:t>NRK</w:t>
      </w:r>
      <w:r w:rsidR="00F35B21" w:rsidRPr="00C4792D">
        <w:rPr>
          <w:rFonts w:ascii="Times New Roman" w:hAnsi="Times New Roman" w:cs="Times New Roman"/>
        </w:rPr>
        <w:t>:</w:t>
      </w:r>
      <w:r w:rsidR="00F35B21">
        <w:rPr>
          <w:rFonts w:ascii="Times New Roman" w:hAnsi="Times New Roman" w:cs="Times New Roman"/>
        </w:rPr>
        <w:t xml:space="preserve"> </w:t>
      </w:r>
      <w:hyperlink r:id="rId6" w:history="1">
        <w:r w:rsidR="00C4792D" w:rsidRPr="00D90A5E">
          <w:rPr>
            <w:rStyle w:val="Hypertextovodkaz"/>
            <w:rFonts w:ascii="Times New Roman" w:hAnsi="Times New Roman" w:cs="Times New Roman"/>
          </w:rPr>
          <w:t>fakturace@nemocnicerk.cz</w:t>
        </w:r>
      </w:hyperlink>
      <w:r w:rsidR="00C4792D">
        <w:rPr>
          <w:rFonts w:ascii="Times New Roman" w:hAnsi="Times New Roman" w:cs="Times New Roman"/>
        </w:rPr>
        <w:t xml:space="preserve"> </w:t>
      </w:r>
    </w:p>
    <w:p w14:paraId="0B0E2C81" w14:textId="03EA3B2E"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V případě, že daňový doklad (faktura) nebude mít odpovídající náležitosti a přílohy dle předchozího odstavce, je objednatel oprávněn zaslat ho ve lhůtě splatnosti</w:t>
      </w:r>
      <w:r w:rsidR="007B45F5">
        <w:rPr>
          <w:rFonts w:ascii="Times New Roman" w:hAnsi="Times New Roman" w:cs="Times New Roman"/>
        </w:rPr>
        <w:t xml:space="preserve"> této faktury</w:t>
      </w:r>
      <w:r w:rsidRPr="0071611B">
        <w:rPr>
          <w:rFonts w:ascii="Times New Roman" w:hAnsi="Times New Roman" w:cs="Times New Roman"/>
        </w:rPr>
        <w:t xml:space="preserve"> zpět dodavateli k doplnění, aniž se tak dostane do prodlení se zaplacením. V takovém případě počíná lhůta splatnosti běžet znovu od opětovného zaslání náležitě doplněného či opraveného daňového dokladu (faktury). </w:t>
      </w:r>
    </w:p>
    <w:p w14:paraId="39CDF701" w14:textId="2943293A"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Daňový doklad (faktura) musí být vystaven v české měně.</w:t>
      </w:r>
    </w:p>
    <w:p w14:paraId="2D89A64C" w14:textId="550E79A4"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Smluvní strany se dohodly, že povinnost zaplatit je splněna dnem odepsání příslušné částky z účtu objednatele.</w:t>
      </w:r>
    </w:p>
    <w:p w14:paraId="53D12905" w14:textId="3E5BF376" w:rsidR="00BA4673"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V případě dodatečného zjištění, že dodavatelem byly vyúčtovány neprovedené práce a dodávky, zavazuje se tuto neoprávněně fakturovanou částku vrátit objednateli do 10</w:t>
      </w:r>
      <w:r>
        <w:rPr>
          <w:rFonts w:ascii="Times New Roman" w:hAnsi="Times New Roman" w:cs="Times New Roman"/>
        </w:rPr>
        <w:t xml:space="preserve"> </w:t>
      </w:r>
      <w:r w:rsidRPr="0071611B">
        <w:rPr>
          <w:rFonts w:ascii="Times New Roman" w:hAnsi="Times New Roman" w:cs="Times New Roman"/>
        </w:rPr>
        <w:t>kalendářních dnů ode dne oznámení této skutečnosti.</w:t>
      </w:r>
    </w:p>
    <w:p w14:paraId="7DE80782" w14:textId="77777777" w:rsidR="001708BA" w:rsidRPr="001708BA" w:rsidRDefault="001708BA" w:rsidP="00425ECE">
      <w:pPr>
        <w:pStyle w:val="Odstavecseseznamem"/>
        <w:spacing w:before="240"/>
        <w:ind w:left="792" w:right="-4654"/>
        <w:jc w:val="both"/>
        <w:rPr>
          <w:rFonts w:ascii="Times New Roman" w:hAnsi="Times New Roman" w:cs="Times New Roman"/>
        </w:rPr>
      </w:pPr>
    </w:p>
    <w:p w14:paraId="26B1D902" w14:textId="77777777" w:rsidR="00BA4673" w:rsidRPr="00BA4673" w:rsidRDefault="00BA4673" w:rsidP="00425ECE">
      <w:pPr>
        <w:pStyle w:val="Odstavecseseznamem"/>
        <w:numPr>
          <w:ilvl w:val="0"/>
          <w:numId w:val="1"/>
        </w:numPr>
        <w:spacing w:before="240"/>
        <w:ind w:right="-4654"/>
        <w:jc w:val="both"/>
        <w:rPr>
          <w:rFonts w:ascii="Times New Roman" w:hAnsi="Times New Roman" w:cs="Times New Roman"/>
          <w:b/>
          <w:bCs/>
          <w:sz w:val="28"/>
          <w:szCs w:val="28"/>
        </w:rPr>
      </w:pPr>
      <w:r w:rsidRPr="00BA4673">
        <w:rPr>
          <w:rFonts w:ascii="Times New Roman" w:hAnsi="Times New Roman" w:cs="Times New Roman"/>
          <w:b/>
          <w:bCs/>
          <w:sz w:val="28"/>
          <w:szCs w:val="28"/>
        </w:rPr>
        <w:t>Místo a čas plnění, předání předmětu plnění</w:t>
      </w:r>
    </w:p>
    <w:p w14:paraId="0FDEEAB6" w14:textId="77777777" w:rsidR="00BA4673" w:rsidRP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 xml:space="preserve">Místem plněni je sídlo objednatele. </w:t>
      </w:r>
    </w:p>
    <w:p w14:paraId="75DEF871" w14:textId="27D6F48A" w:rsidR="00BA4673" w:rsidRPr="00F057B0" w:rsidRDefault="00BA4673" w:rsidP="00F057B0">
      <w:pPr>
        <w:pStyle w:val="Odstavecseseznamem"/>
        <w:numPr>
          <w:ilvl w:val="1"/>
          <w:numId w:val="1"/>
        </w:numPr>
        <w:spacing w:before="240"/>
        <w:ind w:right="-4654"/>
        <w:jc w:val="both"/>
        <w:rPr>
          <w:rFonts w:ascii="Times New Roman" w:hAnsi="Times New Roman" w:cs="Times New Roman"/>
          <w:b/>
          <w:bCs/>
        </w:rPr>
      </w:pPr>
      <w:r w:rsidRPr="00BA4673">
        <w:rPr>
          <w:rFonts w:ascii="Times New Roman" w:hAnsi="Times New Roman" w:cs="Times New Roman"/>
        </w:rPr>
        <w:t xml:space="preserve">Dodavatel je povinen provést předmět plnění (mimo servis) nejpozději do </w:t>
      </w:r>
      <w:r w:rsidR="00F057B0">
        <w:rPr>
          <w:rFonts w:ascii="Times New Roman" w:hAnsi="Times New Roman" w:cs="Times New Roman"/>
          <w:b/>
          <w:bCs/>
        </w:rPr>
        <w:t>6</w:t>
      </w:r>
      <w:r w:rsidRPr="00F057B0">
        <w:rPr>
          <w:rFonts w:ascii="Times New Roman" w:hAnsi="Times New Roman" w:cs="Times New Roman"/>
          <w:b/>
          <w:bCs/>
        </w:rPr>
        <w:t xml:space="preserve"> měsíců od nabytí účinnosti této smlouvy. </w:t>
      </w:r>
    </w:p>
    <w:p w14:paraId="05EE0D53" w14:textId="49BF74BB" w:rsidR="00BA4673" w:rsidRP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Dodavatel je povinen dodat a předat kompletní a úplný předmět plnění dle této smlouvy, zejména zajistit plnou funkčnost a vzájemné provázání celého systému na příslušných infrastrukturách a se všemi součástmi popsanými v technické a funkční specifikaci (příloha č. 1 smlouvy) a v nabídce dodavatele (příloha č. 2 smlouvy) vč. kompletní implementace a zaškolení.</w:t>
      </w:r>
    </w:p>
    <w:p w14:paraId="1881EFD0" w14:textId="1E026B12" w:rsidR="00BA4673" w:rsidRP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O předání a převzetí předmětu plnění bude sepsán a smluvními stranami podepsán předávací protokol, který musí obsahovat alespoň následující skutečnosti:</w:t>
      </w:r>
    </w:p>
    <w:p w14:paraId="4BD9BD0D" w14:textId="1BFAD861" w:rsidR="00BA4673" w:rsidRPr="00BA4673" w:rsidRDefault="00BA4673" w:rsidP="00425ECE">
      <w:pPr>
        <w:pStyle w:val="Odstavecseseznamem"/>
        <w:numPr>
          <w:ilvl w:val="0"/>
          <w:numId w:val="4"/>
        </w:numPr>
        <w:spacing w:before="240"/>
        <w:ind w:left="1134" w:right="-4654" w:hanging="283"/>
        <w:jc w:val="both"/>
        <w:rPr>
          <w:rFonts w:ascii="Times New Roman" w:hAnsi="Times New Roman" w:cs="Times New Roman"/>
        </w:rPr>
      </w:pPr>
      <w:r w:rsidRPr="00BA4673">
        <w:rPr>
          <w:rFonts w:ascii="Times New Roman" w:hAnsi="Times New Roman" w:cs="Times New Roman"/>
        </w:rPr>
        <w:t>identifikace této smlouvy;</w:t>
      </w:r>
    </w:p>
    <w:p w14:paraId="7B36884A" w14:textId="4FA2EAB0" w:rsidR="00BA4673" w:rsidRPr="00BA4673" w:rsidRDefault="00BA4673" w:rsidP="00425ECE">
      <w:pPr>
        <w:pStyle w:val="Odstavecseseznamem"/>
        <w:numPr>
          <w:ilvl w:val="0"/>
          <w:numId w:val="4"/>
        </w:numPr>
        <w:spacing w:before="240"/>
        <w:ind w:left="1134" w:right="-4654" w:hanging="283"/>
        <w:jc w:val="both"/>
        <w:rPr>
          <w:rFonts w:ascii="Times New Roman" w:hAnsi="Times New Roman" w:cs="Times New Roman"/>
        </w:rPr>
      </w:pPr>
      <w:r w:rsidRPr="00BA4673">
        <w:rPr>
          <w:rFonts w:ascii="Times New Roman" w:hAnsi="Times New Roman" w:cs="Times New Roman"/>
        </w:rPr>
        <w:t>identifikace smluvních stran;</w:t>
      </w:r>
    </w:p>
    <w:p w14:paraId="761786A6" w14:textId="2EFF1942" w:rsidR="00BA4673" w:rsidRPr="00BA4673" w:rsidRDefault="00BA4673" w:rsidP="00425ECE">
      <w:pPr>
        <w:pStyle w:val="Odstavecseseznamem"/>
        <w:numPr>
          <w:ilvl w:val="0"/>
          <w:numId w:val="4"/>
        </w:numPr>
        <w:spacing w:before="240"/>
        <w:ind w:left="1134" w:right="-4654" w:hanging="283"/>
        <w:jc w:val="both"/>
        <w:rPr>
          <w:rFonts w:ascii="Times New Roman" w:hAnsi="Times New Roman" w:cs="Times New Roman"/>
        </w:rPr>
      </w:pPr>
      <w:r w:rsidRPr="00BA4673">
        <w:rPr>
          <w:rFonts w:ascii="Times New Roman" w:hAnsi="Times New Roman" w:cs="Times New Roman"/>
        </w:rPr>
        <w:t>místo a datum provedení předmětu plnění, resp. jeho dokončení a předání;</w:t>
      </w:r>
    </w:p>
    <w:p w14:paraId="7F959399" w14:textId="3242AFDF" w:rsidR="00BA4673" w:rsidRPr="00BA4673" w:rsidRDefault="00BA4673" w:rsidP="00425ECE">
      <w:pPr>
        <w:pStyle w:val="Odstavecseseznamem"/>
        <w:numPr>
          <w:ilvl w:val="0"/>
          <w:numId w:val="4"/>
        </w:numPr>
        <w:spacing w:before="240"/>
        <w:ind w:left="1134" w:right="-4654" w:hanging="283"/>
        <w:jc w:val="both"/>
        <w:rPr>
          <w:rFonts w:ascii="Times New Roman" w:hAnsi="Times New Roman" w:cs="Times New Roman"/>
        </w:rPr>
      </w:pPr>
      <w:r w:rsidRPr="00BA4673">
        <w:rPr>
          <w:rFonts w:ascii="Times New Roman" w:hAnsi="Times New Roman" w:cs="Times New Roman"/>
        </w:rPr>
        <w:t>prohlášení objednatele, zda předmět plnění přebírá s výhradami nebo bez výhrad;</w:t>
      </w:r>
    </w:p>
    <w:p w14:paraId="284C5A2E" w14:textId="5ABFF18D" w:rsidR="00BA4673" w:rsidRP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 xml:space="preserve">Dodavatel je povinen odstranit vady a nedodělky předmětu plnění nejpozději ve lhůtě 30 dnů uvedené v předávacím protokolu s výhradami. </w:t>
      </w:r>
    </w:p>
    <w:p w14:paraId="72EB4890" w14:textId="0A95FA6A" w:rsid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Po odstranění vad a nedodělků ve smyslu odst. 4.5 tohoto čl. smlouvy, bude o předání a převzetí předmětu plnění bez vad a nedodělků sepsán a smluvními stranami podepsán závěrečný předávací protokol.</w:t>
      </w:r>
    </w:p>
    <w:p w14:paraId="4347F1BC" w14:textId="77777777" w:rsidR="00BA4673" w:rsidRPr="00BA4673" w:rsidRDefault="00BA4673" w:rsidP="00425ECE">
      <w:pPr>
        <w:pStyle w:val="Odstavecseseznamem"/>
        <w:spacing w:before="240"/>
        <w:ind w:left="792" w:right="-4654"/>
        <w:jc w:val="both"/>
        <w:rPr>
          <w:rFonts w:ascii="Times New Roman" w:hAnsi="Times New Roman" w:cs="Times New Roman"/>
        </w:rPr>
      </w:pPr>
    </w:p>
    <w:p w14:paraId="37493C02" w14:textId="03FE35F2" w:rsidR="00BA4673" w:rsidRPr="00BA4673" w:rsidRDefault="00BA4673" w:rsidP="00425ECE">
      <w:pPr>
        <w:pStyle w:val="Odstavecseseznamem"/>
        <w:numPr>
          <w:ilvl w:val="0"/>
          <w:numId w:val="1"/>
        </w:numPr>
        <w:spacing w:before="240"/>
        <w:ind w:right="-4654"/>
        <w:jc w:val="both"/>
        <w:rPr>
          <w:rFonts w:ascii="Times New Roman" w:hAnsi="Times New Roman" w:cs="Times New Roman"/>
          <w:b/>
          <w:bCs/>
          <w:sz w:val="28"/>
          <w:szCs w:val="28"/>
        </w:rPr>
      </w:pPr>
      <w:r w:rsidRPr="00BA4673">
        <w:rPr>
          <w:rFonts w:ascii="Times New Roman" w:hAnsi="Times New Roman" w:cs="Times New Roman"/>
          <w:b/>
          <w:bCs/>
          <w:sz w:val="28"/>
          <w:szCs w:val="28"/>
        </w:rPr>
        <w:t xml:space="preserve">Servisní podpora </w:t>
      </w:r>
    </w:p>
    <w:p w14:paraId="0F8FF052" w14:textId="1FE10EB1" w:rsidR="00BA4673" w:rsidRP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 xml:space="preserve">V </w:t>
      </w:r>
      <w:del w:id="2" w:author="Mária Bosnovičová" w:date="2025-01-16T18:58:00Z" w16du:dateUtc="2025-01-16T17:58:00Z">
        <w:r w:rsidRPr="00BA4673" w:rsidDel="006D0CEA">
          <w:rPr>
            <w:rFonts w:ascii="Times New Roman" w:hAnsi="Times New Roman" w:cs="Times New Roman"/>
          </w:rPr>
          <w:delText xml:space="preserve">ceně </w:delText>
        </w:r>
      </w:del>
      <w:ins w:id="3" w:author="Mária Bosnovičová" w:date="2025-01-16T18:58:00Z" w16du:dateUtc="2025-01-16T17:58:00Z">
        <w:r w:rsidR="006D0CEA">
          <w:rPr>
            <w:rFonts w:ascii="Times New Roman" w:hAnsi="Times New Roman" w:cs="Times New Roman"/>
          </w:rPr>
          <w:t>rámci</w:t>
        </w:r>
        <w:r w:rsidR="006D0CEA" w:rsidRPr="00BA4673">
          <w:rPr>
            <w:rFonts w:ascii="Times New Roman" w:hAnsi="Times New Roman" w:cs="Times New Roman"/>
          </w:rPr>
          <w:t xml:space="preserve"> </w:t>
        </w:r>
      </w:ins>
      <w:r w:rsidRPr="00BA4673">
        <w:rPr>
          <w:rFonts w:ascii="Times New Roman" w:hAnsi="Times New Roman" w:cs="Times New Roman"/>
        </w:rPr>
        <w:t xml:space="preserve">předmětu plnění </w:t>
      </w:r>
      <w:del w:id="4" w:author="Mária Bosnovičová" w:date="2025-01-16T18:58:00Z" w16du:dateUtc="2025-01-16T17:58:00Z">
        <w:r w:rsidRPr="00BA4673" w:rsidDel="006D0CEA">
          <w:rPr>
            <w:rFonts w:ascii="Times New Roman" w:hAnsi="Times New Roman" w:cs="Times New Roman"/>
          </w:rPr>
          <w:delText>bude předplacená</w:delText>
        </w:r>
      </w:del>
      <w:ins w:id="5" w:author="Mária Bosnovičová" w:date="2025-01-16T18:58:00Z" w16du:dateUtc="2025-01-16T17:58:00Z">
        <w:r w:rsidR="006D0CEA">
          <w:rPr>
            <w:rFonts w:ascii="Times New Roman" w:hAnsi="Times New Roman" w:cs="Times New Roman"/>
          </w:rPr>
          <w:t>je zahrnuta</w:t>
        </w:r>
      </w:ins>
      <w:r w:rsidRPr="00BA4673">
        <w:rPr>
          <w:rFonts w:ascii="Times New Roman" w:hAnsi="Times New Roman" w:cs="Times New Roman"/>
        </w:rPr>
        <w:t xml:space="preserve"> servisní podpora na dobu 5 let od protokolárního předání předmětu plnění bez vad a nedodělků ve smyslu čl. 4 této smlouvy, přičemž servisní podpora bude ukončena k poslednímu dni kalendářního měsíce, v němž dojde k uplynutí uvedené lhůty 5 let. </w:t>
      </w:r>
    </w:p>
    <w:p w14:paraId="20033A3B" w14:textId="7A5956BA" w:rsidR="00BA4673" w:rsidRP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Dodavatel se zavazuje poskytovat objednateli pravidelný servis předmětu plnění. Servis zahrnuje zejména preventivní údržbu software, odstraňování poruch, aktualizaci softwaru, implementaci aktuálních legislativních změn a vzdálenou správu systému a podporu</w:t>
      </w:r>
      <w:r>
        <w:rPr>
          <w:rFonts w:ascii="Times New Roman" w:hAnsi="Times New Roman" w:cs="Times New Roman"/>
        </w:rPr>
        <w:t xml:space="preserve"> </w:t>
      </w:r>
      <w:r w:rsidRPr="00BA4673">
        <w:rPr>
          <w:rFonts w:ascii="Times New Roman" w:hAnsi="Times New Roman" w:cs="Times New Roman"/>
        </w:rPr>
        <w:t xml:space="preserve">při instalačních, </w:t>
      </w:r>
      <w:proofErr w:type="spellStart"/>
      <w:r w:rsidRPr="00BA4673">
        <w:rPr>
          <w:rFonts w:ascii="Times New Roman" w:hAnsi="Times New Roman" w:cs="Times New Roman"/>
        </w:rPr>
        <w:t>reinstalačních</w:t>
      </w:r>
      <w:proofErr w:type="spellEnd"/>
      <w:r w:rsidRPr="00BA4673">
        <w:rPr>
          <w:rFonts w:ascii="Times New Roman" w:hAnsi="Times New Roman" w:cs="Times New Roman"/>
        </w:rPr>
        <w:t xml:space="preserve"> a aktualizačních činnostech. </w:t>
      </w:r>
    </w:p>
    <w:p w14:paraId="36DDA501" w14:textId="5D8C3A46" w:rsid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 xml:space="preserve">Detailní specifikace servisních úkonů je uvedena v příloze č. 3 této smlouvy. </w:t>
      </w:r>
    </w:p>
    <w:p w14:paraId="05D45B3E" w14:textId="77777777" w:rsidR="00BA4673" w:rsidRPr="00BA4673" w:rsidRDefault="00BA4673" w:rsidP="00425ECE">
      <w:pPr>
        <w:pStyle w:val="Odstavecseseznamem"/>
        <w:spacing w:before="240"/>
        <w:ind w:left="792" w:right="-4654"/>
        <w:jc w:val="both"/>
        <w:rPr>
          <w:rFonts w:ascii="Times New Roman" w:hAnsi="Times New Roman" w:cs="Times New Roman"/>
        </w:rPr>
      </w:pPr>
    </w:p>
    <w:p w14:paraId="700FDA59" w14:textId="42C2C83A" w:rsidR="00BA4673" w:rsidRPr="00BA4673" w:rsidRDefault="00BA4673" w:rsidP="00425ECE">
      <w:pPr>
        <w:pStyle w:val="Odstavecseseznamem"/>
        <w:numPr>
          <w:ilvl w:val="0"/>
          <w:numId w:val="1"/>
        </w:numPr>
        <w:spacing w:before="240"/>
        <w:ind w:right="-4654"/>
        <w:jc w:val="both"/>
        <w:rPr>
          <w:rFonts w:ascii="Times New Roman" w:hAnsi="Times New Roman" w:cs="Times New Roman"/>
          <w:b/>
          <w:bCs/>
          <w:sz w:val="28"/>
          <w:szCs w:val="28"/>
        </w:rPr>
      </w:pPr>
      <w:r w:rsidRPr="00BA4673">
        <w:rPr>
          <w:rFonts w:ascii="Times New Roman" w:hAnsi="Times New Roman" w:cs="Times New Roman"/>
          <w:b/>
          <w:bCs/>
          <w:sz w:val="28"/>
          <w:szCs w:val="28"/>
        </w:rPr>
        <w:t>Záruka za jakost předmětu plnění</w:t>
      </w:r>
    </w:p>
    <w:p w14:paraId="0DCE8EBE" w14:textId="78EF4081" w:rsidR="00EB05AB"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Dodavatel prohlašuje a činí nesporným, že poskytuje na předmět plnění záruku v délce 24 měsíců, která počíná běžet okamžikem předání předmětu plnění bez vad a nedodělků na základě předávacího protokolu ve smyslu čl. 4 této smlouvy. V této době odpovídá dodavatel za to, že předmět plnění si zachová vlastnosti sjednané touto smlouvou a nejsou-li uvedeny, pak obvyklé vlastnosti.</w:t>
      </w:r>
    </w:p>
    <w:p w14:paraId="05B466D3" w14:textId="77777777" w:rsidR="00224704" w:rsidRPr="00224704" w:rsidRDefault="00224704" w:rsidP="00224704">
      <w:pPr>
        <w:spacing w:before="240"/>
        <w:ind w:right="-4654"/>
        <w:jc w:val="both"/>
        <w:rPr>
          <w:rFonts w:ascii="Times New Roman" w:hAnsi="Times New Roman" w:cs="Times New Roman"/>
        </w:rPr>
      </w:pPr>
    </w:p>
    <w:p w14:paraId="1C9C7938" w14:textId="77777777" w:rsidR="001708BA" w:rsidRPr="00BA4673" w:rsidRDefault="001708BA" w:rsidP="00425ECE">
      <w:pPr>
        <w:pStyle w:val="Odstavecseseznamem"/>
        <w:spacing w:before="240"/>
        <w:ind w:left="792" w:right="-4654"/>
        <w:jc w:val="both"/>
        <w:rPr>
          <w:rFonts w:ascii="Times New Roman" w:hAnsi="Times New Roman" w:cs="Times New Roman"/>
        </w:rPr>
      </w:pPr>
    </w:p>
    <w:p w14:paraId="14EAA7D4" w14:textId="40DB717C" w:rsidR="00BA4673" w:rsidRPr="00BA4673" w:rsidRDefault="00BA4673" w:rsidP="00425ECE">
      <w:pPr>
        <w:pStyle w:val="Odstavecseseznamem"/>
        <w:numPr>
          <w:ilvl w:val="0"/>
          <w:numId w:val="1"/>
        </w:numPr>
        <w:spacing w:before="240"/>
        <w:ind w:right="-4654"/>
        <w:jc w:val="both"/>
        <w:rPr>
          <w:rFonts w:ascii="Times New Roman" w:hAnsi="Times New Roman" w:cs="Times New Roman"/>
          <w:b/>
          <w:bCs/>
          <w:sz w:val="28"/>
          <w:szCs w:val="28"/>
        </w:rPr>
      </w:pPr>
      <w:r w:rsidRPr="00BA4673">
        <w:rPr>
          <w:rFonts w:ascii="Times New Roman" w:hAnsi="Times New Roman" w:cs="Times New Roman"/>
          <w:b/>
          <w:bCs/>
          <w:sz w:val="28"/>
          <w:szCs w:val="28"/>
        </w:rPr>
        <w:t xml:space="preserve">Pojištění </w:t>
      </w:r>
    </w:p>
    <w:p w14:paraId="09353A0C" w14:textId="7542F308" w:rsidR="00BA4673" w:rsidRP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Dodavatel prohlašuje, že po celou dobu platnosti a účinnosti této smlouvy bude mít sjednánu pojistnou smlouvu pro případ způsobení škody ve výši minimálně 5 mil. Kč, kterou kdykoliv na požádání předloží zástupci objednatele k nahlédnutí.</w:t>
      </w:r>
    </w:p>
    <w:p w14:paraId="5A00A384" w14:textId="7BCEFA08" w:rsidR="00BA4673" w:rsidRP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lastRenderedPageBreak/>
        <w:t xml:space="preserve">V případě, že při činnosti prováděné dodavatelem dojde ke způsobení prokazatelné škody objednateli nebo třetím osobám, která nebude kryta pojištěním sjednaným ve smyslu tohoto článku, bude dodavatel povinen tyto škody uhradit z vlastních prostředků. </w:t>
      </w:r>
    </w:p>
    <w:p w14:paraId="4E384D0D" w14:textId="28DE1334" w:rsidR="00F35B21" w:rsidRDefault="00BA4673" w:rsidP="00224704">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Smluvní strany se zavazují k vyvinutí maximálního úsilí k předcházení škodám a k minimalizaci vzniklých škod. Smluvní strany nesou odpovědnost za škodu dle platných</w:t>
      </w:r>
      <w:r>
        <w:rPr>
          <w:rFonts w:ascii="Times New Roman" w:hAnsi="Times New Roman" w:cs="Times New Roman"/>
        </w:rPr>
        <w:t xml:space="preserve"> </w:t>
      </w:r>
      <w:r w:rsidRPr="00BA4673">
        <w:rPr>
          <w:rFonts w:ascii="Times New Roman" w:hAnsi="Times New Roman" w:cs="Times New Roman"/>
        </w:rPr>
        <w:t xml:space="preserve">právních předpisů a Smlouvy. </w:t>
      </w:r>
    </w:p>
    <w:p w14:paraId="38CEDD55" w14:textId="77777777" w:rsidR="00224704" w:rsidRPr="00224704" w:rsidRDefault="00224704" w:rsidP="00224704">
      <w:pPr>
        <w:pStyle w:val="Odstavecseseznamem"/>
        <w:spacing w:before="240"/>
        <w:ind w:left="792" w:right="-4654"/>
        <w:jc w:val="both"/>
        <w:rPr>
          <w:rFonts w:ascii="Times New Roman" w:hAnsi="Times New Roman" w:cs="Times New Roman"/>
        </w:rPr>
      </w:pPr>
    </w:p>
    <w:p w14:paraId="4FDB34A2" w14:textId="47C1C9EB" w:rsidR="00BA4673" w:rsidRPr="00BA4673" w:rsidRDefault="00BA4673" w:rsidP="00425ECE">
      <w:pPr>
        <w:pStyle w:val="Odstavecseseznamem"/>
        <w:numPr>
          <w:ilvl w:val="0"/>
          <w:numId w:val="1"/>
        </w:numPr>
        <w:spacing w:before="240"/>
        <w:ind w:right="-4654"/>
        <w:jc w:val="both"/>
        <w:rPr>
          <w:rFonts w:ascii="Times New Roman" w:hAnsi="Times New Roman" w:cs="Times New Roman"/>
          <w:b/>
          <w:bCs/>
          <w:sz w:val="28"/>
          <w:szCs w:val="28"/>
        </w:rPr>
      </w:pPr>
      <w:r w:rsidRPr="00BA4673">
        <w:rPr>
          <w:rFonts w:ascii="Times New Roman" w:hAnsi="Times New Roman" w:cs="Times New Roman"/>
          <w:b/>
          <w:bCs/>
          <w:sz w:val="28"/>
          <w:szCs w:val="28"/>
        </w:rPr>
        <w:t xml:space="preserve">Smluvní pokuta </w:t>
      </w:r>
    </w:p>
    <w:p w14:paraId="277F037E" w14:textId="77777777" w:rsidR="00BA4673" w:rsidRPr="00BA4673" w:rsidRDefault="00BA4673" w:rsidP="00425ECE">
      <w:pPr>
        <w:spacing w:before="240"/>
        <w:ind w:right="-4654"/>
        <w:jc w:val="both"/>
        <w:rPr>
          <w:rFonts w:ascii="Times New Roman" w:hAnsi="Times New Roman" w:cs="Times New Roman"/>
        </w:rPr>
      </w:pPr>
      <w:r w:rsidRPr="00BA4673">
        <w:rPr>
          <w:rFonts w:ascii="Times New Roman" w:hAnsi="Times New Roman" w:cs="Times New Roman"/>
        </w:rPr>
        <w:t>Smluvní strany prohlašují a činí nesporným, že:</w:t>
      </w:r>
    </w:p>
    <w:p w14:paraId="4EB5CE0B" w14:textId="3C68C3DD" w:rsidR="00BA4673" w:rsidRP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v případě, kdy bude dodavatel v prodlení s dokončením a předáním předmětu plnění (dodání a implementace SW) dle čl. 4, této smlouvy, je objednatel oprávněn požadovat po dodavateli zaplacení smluvní pokuty ve výši  0,2% z oprávněné fakturované částky za každý, byť jen započatý den prodlení, se splněním dané povinnosti až do jejího úplného splnění se splatností 30 dnů ode dne doručení písemné výzvy k jejímu zaplacení;</w:t>
      </w:r>
    </w:p>
    <w:p w14:paraId="2FAE4A99" w14:textId="61023F1A" w:rsidR="00BA4673" w:rsidRP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bude-li objednatel v prodlení s úhradou faktury, je povinen zaplatit dodavateli smluvní pokutu ve výši 0,2% z oprávněné fakturované částky za každý, byť jen započatý den prodlení se splněním dané povinnosti až do jejího úplného splnění se splatností 30 dnů ode dne doručení písemné výzvy k jejímu zaplacení;</w:t>
      </w:r>
    </w:p>
    <w:p w14:paraId="4C7097D0" w14:textId="49F0F408" w:rsidR="00BA4673" w:rsidRP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Ujednání o smluvních pokutách týkajících se nedodržení podmínek servisu je v příloze č.3 této</w:t>
      </w:r>
      <w:r>
        <w:rPr>
          <w:rFonts w:ascii="Times New Roman" w:hAnsi="Times New Roman" w:cs="Times New Roman"/>
        </w:rPr>
        <w:t xml:space="preserve"> </w:t>
      </w:r>
      <w:r w:rsidRPr="00BA4673">
        <w:rPr>
          <w:rFonts w:ascii="Times New Roman" w:hAnsi="Times New Roman" w:cs="Times New Roman"/>
        </w:rPr>
        <w:t>smlouvy</w:t>
      </w:r>
      <w:r>
        <w:rPr>
          <w:rFonts w:ascii="Times New Roman" w:hAnsi="Times New Roman" w:cs="Times New Roman"/>
        </w:rPr>
        <w:t>;</w:t>
      </w:r>
    </w:p>
    <w:p w14:paraId="4BAE4B8D" w14:textId="05E145C3" w:rsidR="00C35CD0"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 xml:space="preserve">ujednáním o smluvních pokutách ve smyslu tohoto článku smlouvy není dotčeno právo objednatele na náhradu majetkové újmy (škody) v plném rozsahu, kdy tímto smluvní strany vylučují </w:t>
      </w:r>
      <w:proofErr w:type="spellStart"/>
      <w:r w:rsidRPr="00BA4673">
        <w:rPr>
          <w:rFonts w:ascii="Times New Roman" w:hAnsi="Times New Roman" w:cs="Times New Roman"/>
        </w:rPr>
        <w:t>ust</w:t>
      </w:r>
      <w:proofErr w:type="spellEnd"/>
      <w:r w:rsidRPr="00BA4673">
        <w:rPr>
          <w:rFonts w:ascii="Times New Roman" w:hAnsi="Times New Roman" w:cs="Times New Roman"/>
        </w:rPr>
        <w:t>. § 2050 zákona č. 89/2012 Sb., občanský zákoník, v platném znění.</w:t>
      </w:r>
    </w:p>
    <w:p w14:paraId="1D1D27BA" w14:textId="77777777" w:rsidR="001708BA" w:rsidRPr="001708BA" w:rsidRDefault="001708BA" w:rsidP="00425ECE">
      <w:pPr>
        <w:pStyle w:val="Odstavecseseznamem"/>
        <w:spacing w:before="240"/>
        <w:ind w:left="792" w:right="-4654"/>
        <w:jc w:val="both"/>
        <w:rPr>
          <w:rFonts w:ascii="Times New Roman" w:hAnsi="Times New Roman" w:cs="Times New Roman"/>
        </w:rPr>
      </w:pPr>
    </w:p>
    <w:p w14:paraId="4B6AD70D" w14:textId="3CE4E738" w:rsidR="00C35CD0" w:rsidRPr="00C35CD0" w:rsidRDefault="00C35CD0" w:rsidP="00425ECE">
      <w:pPr>
        <w:pStyle w:val="Odstavecseseznamem"/>
        <w:numPr>
          <w:ilvl w:val="0"/>
          <w:numId w:val="1"/>
        </w:numPr>
        <w:spacing w:before="240"/>
        <w:ind w:right="-4654"/>
        <w:jc w:val="both"/>
        <w:rPr>
          <w:rFonts w:ascii="Times New Roman" w:hAnsi="Times New Roman" w:cs="Times New Roman"/>
          <w:b/>
          <w:bCs/>
          <w:sz w:val="28"/>
          <w:szCs w:val="28"/>
        </w:rPr>
      </w:pPr>
      <w:r w:rsidRPr="00C35CD0">
        <w:rPr>
          <w:rFonts w:ascii="Times New Roman" w:hAnsi="Times New Roman" w:cs="Times New Roman"/>
          <w:b/>
          <w:bCs/>
          <w:sz w:val="28"/>
          <w:szCs w:val="28"/>
        </w:rPr>
        <w:t>Ostatní ujednání</w:t>
      </w:r>
    </w:p>
    <w:p w14:paraId="5CC8EB9B" w14:textId="77777777" w:rsidR="00C35CD0" w:rsidRPr="00C35CD0" w:rsidRDefault="00C35CD0" w:rsidP="00425ECE">
      <w:pPr>
        <w:spacing w:before="240"/>
        <w:ind w:right="-4654"/>
        <w:jc w:val="both"/>
        <w:rPr>
          <w:rFonts w:ascii="Times New Roman" w:hAnsi="Times New Roman" w:cs="Times New Roman"/>
        </w:rPr>
      </w:pPr>
      <w:r w:rsidRPr="00C35CD0">
        <w:rPr>
          <w:rFonts w:ascii="Times New Roman" w:hAnsi="Times New Roman" w:cs="Times New Roman"/>
        </w:rPr>
        <w:t>Smluvní strany prohlašují a činí nesporným, že:</w:t>
      </w:r>
    </w:p>
    <w:p w14:paraId="23038A01" w14:textId="77777777"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 xml:space="preserve">v případě provádění, byť jen části předmětu plnění prostřednictvím poddodavatelů dodavatele, je dodavatel odpovědný i za případně vzniklou majetkovou újmu (škodu) objednatele v důsledku porušení smluvních či zákonných povinností daného poddodavatele, jako by ji způsobil sám, a dodavatel je tak povinen takto vzniklou majetkovou újmu (škodu) objednateli v plném rozsahu nahradit; </w:t>
      </w:r>
    </w:p>
    <w:p w14:paraId="68CB2C5C" w14:textId="4A8E7A56" w:rsidR="00C35CD0" w:rsidRPr="00EB05AB"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 xml:space="preserve">dodavatel je povinen zachovávat mlčenlivost o všech skutečnostech, které se dozví </w:t>
      </w:r>
      <w:r w:rsidRPr="00EB05AB">
        <w:rPr>
          <w:rFonts w:ascii="Times New Roman" w:hAnsi="Times New Roman" w:cs="Times New Roman"/>
        </w:rPr>
        <w:t>při anebo v souvislosti s uzavřením této smlouvy a jejím plněním této smlouvy;</w:t>
      </w:r>
    </w:p>
    <w:p w14:paraId="5571B92F" w14:textId="7BCD011F"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dodavatel je povinen archivovat originál této smlouvy včetně jejích případných dodatků a jejích příloh, dále veškeré originály účetních dokladů a dalších dokumentů souvisejících s prováděním předmětu plnění po dobu minimálně deseti let od protokolárního předání předmětu</w:t>
      </w:r>
      <w:r w:rsidR="003C347B">
        <w:rPr>
          <w:rFonts w:ascii="Times New Roman" w:hAnsi="Times New Roman" w:cs="Times New Roman"/>
        </w:rPr>
        <w:t xml:space="preserve"> </w:t>
      </w:r>
      <w:r w:rsidRPr="00C35CD0">
        <w:rPr>
          <w:rFonts w:ascii="Times New Roman" w:hAnsi="Times New Roman" w:cs="Times New Roman"/>
        </w:rPr>
        <w:t>plnění objednateli bez vad a nedodělků</w:t>
      </w:r>
    </w:p>
    <w:p w14:paraId="2DB98F03" w14:textId="07B821F7"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veškerá data</w:t>
      </w:r>
      <w:r w:rsidR="00A93C27">
        <w:rPr>
          <w:rFonts w:ascii="Times New Roman" w:hAnsi="Times New Roman" w:cs="Times New Roman"/>
        </w:rPr>
        <w:t xml:space="preserve"> (dokumenty) </w:t>
      </w:r>
      <w:r w:rsidRPr="00C35CD0">
        <w:rPr>
          <w:rFonts w:ascii="Times New Roman" w:hAnsi="Times New Roman" w:cs="Times New Roman"/>
        </w:rPr>
        <w:t xml:space="preserve">, která obsahuje </w:t>
      </w:r>
      <w:r w:rsidR="00A93C27">
        <w:rPr>
          <w:rFonts w:ascii="Times New Roman" w:hAnsi="Times New Roman" w:cs="Times New Roman"/>
        </w:rPr>
        <w:t>dodaný</w:t>
      </w:r>
      <w:r w:rsidR="00A93C27" w:rsidRPr="00C35CD0">
        <w:rPr>
          <w:rFonts w:ascii="Times New Roman" w:hAnsi="Times New Roman" w:cs="Times New Roman"/>
        </w:rPr>
        <w:t xml:space="preserve"> </w:t>
      </w:r>
      <w:r w:rsidRPr="00C35CD0">
        <w:rPr>
          <w:rFonts w:ascii="Times New Roman" w:hAnsi="Times New Roman" w:cs="Times New Roman"/>
        </w:rPr>
        <w:t xml:space="preserve">systém, jsou vlastnictvím objednatele, který je zároveň správcem osobních údajů dle GDPR. V případě ukončení smlouvy provede dodavatel před deinstalací systému export dat včetně popisu datových struktur tak, aby bylo možné data naimportovat do jiného informačního systému. Data předá dodavatel objednateli na dohodnutém úložišti. </w:t>
      </w:r>
      <w:r w:rsidR="007B45F5">
        <w:rPr>
          <w:rFonts w:ascii="Times New Roman" w:hAnsi="Times New Roman" w:cs="Times New Roman"/>
        </w:rPr>
        <w:t>Náklady na vícepráce související s </w:t>
      </w:r>
      <w:r w:rsidR="00A93C27">
        <w:rPr>
          <w:rFonts w:ascii="Times New Roman" w:hAnsi="Times New Roman" w:cs="Times New Roman"/>
        </w:rPr>
        <w:t xml:space="preserve">exportem </w:t>
      </w:r>
      <w:r w:rsidR="007B45F5">
        <w:rPr>
          <w:rFonts w:ascii="Times New Roman" w:hAnsi="Times New Roman" w:cs="Times New Roman"/>
        </w:rPr>
        <w:t xml:space="preserve">dat nejsou součástí tohoto plnění.  </w:t>
      </w:r>
    </w:p>
    <w:p w14:paraId="42B042B4" w14:textId="4C7BF11D" w:rsid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lastRenderedPageBreak/>
        <w:t xml:space="preserve">Dodavatel odpovídá za to, že předmět plnění nemá právní vady. Uplatní-li třetí osoba vůči objednateli jakékoli nároky z titulu svého průmyslového nebo jiného duševního vlastnictví včetně práva autorského k předmětu plnění je dodavatel vlastním jménem povinen tyto nároky na své náklady vypořádat včetně případného soudního sporu. </w:t>
      </w:r>
    </w:p>
    <w:p w14:paraId="79AB4B2A" w14:textId="77777777" w:rsidR="003C347B" w:rsidRPr="00C35CD0" w:rsidRDefault="003C347B" w:rsidP="00425ECE">
      <w:pPr>
        <w:pStyle w:val="Odstavecseseznamem"/>
        <w:spacing w:before="240"/>
        <w:ind w:left="792" w:right="-4654"/>
        <w:jc w:val="both"/>
        <w:rPr>
          <w:rFonts w:ascii="Times New Roman" w:hAnsi="Times New Roman" w:cs="Times New Roman"/>
        </w:rPr>
      </w:pPr>
    </w:p>
    <w:p w14:paraId="7EFBBA58" w14:textId="38A923AB" w:rsidR="00C35CD0" w:rsidRPr="00C35CD0" w:rsidRDefault="00C35CD0" w:rsidP="00425ECE">
      <w:pPr>
        <w:pStyle w:val="Odstavecseseznamem"/>
        <w:numPr>
          <w:ilvl w:val="0"/>
          <w:numId w:val="1"/>
        </w:numPr>
        <w:spacing w:before="240"/>
        <w:ind w:right="-4654"/>
        <w:jc w:val="both"/>
        <w:rPr>
          <w:rFonts w:ascii="Times New Roman" w:hAnsi="Times New Roman" w:cs="Times New Roman"/>
          <w:b/>
          <w:bCs/>
          <w:sz w:val="28"/>
          <w:szCs w:val="28"/>
        </w:rPr>
      </w:pPr>
      <w:r w:rsidRPr="00C35CD0">
        <w:rPr>
          <w:rFonts w:ascii="Times New Roman" w:hAnsi="Times New Roman" w:cs="Times New Roman"/>
          <w:b/>
          <w:bCs/>
          <w:sz w:val="28"/>
          <w:szCs w:val="28"/>
        </w:rPr>
        <w:t xml:space="preserve">Odstoupení od smlouvy </w:t>
      </w:r>
    </w:p>
    <w:p w14:paraId="1A28C2B3" w14:textId="77777777" w:rsidR="00C35CD0" w:rsidRPr="00C35CD0" w:rsidRDefault="00C35CD0" w:rsidP="00425ECE">
      <w:pPr>
        <w:spacing w:before="240"/>
        <w:ind w:right="-4654"/>
        <w:jc w:val="both"/>
        <w:rPr>
          <w:rFonts w:ascii="Times New Roman" w:hAnsi="Times New Roman" w:cs="Times New Roman"/>
        </w:rPr>
      </w:pPr>
      <w:r w:rsidRPr="00C35CD0">
        <w:rPr>
          <w:rFonts w:ascii="Times New Roman" w:hAnsi="Times New Roman" w:cs="Times New Roman"/>
        </w:rPr>
        <w:t>Objednatel je oprávněn odstoupit od této smlouvy do doby předání předmětu plnění bez vad a nedodělků v těchto případech:</w:t>
      </w:r>
    </w:p>
    <w:p w14:paraId="28C202E7" w14:textId="4C411EA9"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bude zahájeno insolvenční řízení ve věci dodavatele jako dlužníka;</w:t>
      </w:r>
    </w:p>
    <w:p w14:paraId="35F62266" w14:textId="3EA85016"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bude zahájeno anebo bude zjištěno jakékoliv exekuční řízení proti dodavateli jako povinnému;</w:t>
      </w:r>
    </w:p>
    <w:p w14:paraId="3E926BA9" w14:textId="6F5EEF27"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dodavatel bude v prodlení s provedením předmětu plnění dle kapitoly 4 této smlouvy alespoň 30 kalendářních dnů;</w:t>
      </w:r>
    </w:p>
    <w:p w14:paraId="12390C9C" w14:textId="7EB01C32"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dodavatel bude provádět předmět plnění v rozporu se zadávacími podmínkami anebo v rozporu s touto smlouvou, ačkoliv byl na tuto skutečnost ze strany objednatele alespoň jedenkrát upozorněn.</w:t>
      </w:r>
    </w:p>
    <w:p w14:paraId="31A58AD3" w14:textId="47E3E7F8" w:rsid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v případě, že zadavateli nebudou přiděleny finanční prostředky pro krytí výdajů plynoucích z realizace celého projektu v rámci IROP, případně tyto náklady budou označeny za nezpůsobilé, má objednatel právo jednostranně odstoupit od smlouvy. V případě odstoupení zadavatele od smlouvy, má dodavatel nárok na vyplacení odměny ve výši odpovídající rozsahu dodaných částí předmětu plněné, ke dni odstoupení.</w:t>
      </w:r>
    </w:p>
    <w:p w14:paraId="784E55B4" w14:textId="77777777" w:rsidR="003C347B" w:rsidRDefault="003C347B" w:rsidP="00425ECE">
      <w:pPr>
        <w:pStyle w:val="Odstavecseseznamem"/>
        <w:spacing w:before="240"/>
        <w:ind w:left="792" w:right="-4654"/>
        <w:jc w:val="both"/>
        <w:rPr>
          <w:rFonts w:ascii="Times New Roman" w:hAnsi="Times New Roman" w:cs="Times New Roman"/>
        </w:rPr>
      </w:pPr>
    </w:p>
    <w:p w14:paraId="07FC8C8F" w14:textId="77777777" w:rsidR="00EB05AB" w:rsidRDefault="00EB05AB" w:rsidP="00425ECE">
      <w:pPr>
        <w:pStyle w:val="Odstavecseseznamem"/>
        <w:spacing w:before="240"/>
        <w:ind w:left="792" w:right="-4654"/>
        <w:jc w:val="both"/>
        <w:rPr>
          <w:rFonts w:ascii="Times New Roman" w:hAnsi="Times New Roman" w:cs="Times New Roman"/>
        </w:rPr>
      </w:pPr>
    </w:p>
    <w:p w14:paraId="35ACFDA6" w14:textId="77777777" w:rsidR="00EB05AB" w:rsidRPr="00C35CD0" w:rsidRDefault="00EB05AB" w:rsidP="00425ECE">
      <w:pPr>
        <w:pStyle w:val="Odstavecseseznamem"/>
        <w:spacing w:before="240"/>
        <w:ind w:left="792" w:right="-4654"/>
        <w:jc w:val="both"/>
        <w:rPr>
          <w:rFonts w:ascii="Times New Roman" w:hAnsi="Times New Roman" w:cs="Times New Roman"/>
        </w:rPr>
      </w:pPr>
    </w:p>
    <w:p w14:paraId="36CB8570" w14:textId="2EE8D554" w:rsidR="00C35CD0" w:rsidRPr="00C35CD0" w:rsidRDefault="00C35CD0" w:rsidP="00425ECE">
      <w:pPr>
        <w:pStyle w:val="Odstavecseseznamem"/>
        <w:numPr>
          <w:ilvl w:val="0"/>
          <w:numId w:val="1"/>
        </w:numPr>
        <w:spacing w:before="240"/>
        <w:ind w:right="-4654"/>
        <w:jc w:val="both"/>
        <w:rPr>
          <w:rFonts w:ascii="Times New Roman" w:hAnsi="Times New Roman" w:cs="Times New Roman"/>
          <w:b/>
          <w:bCs/>
          <w:sz w:val="28"/>
          <w:szCs w:val="28"/>
        </w:rPr>
      </w:pPr>
      <w:r w:rsidRPr="00C35CD0">
        <w:rPr>
          <w:rFonts w:ascii="Times New Roman" w:hAnsi="Times New Roman" w:cs="Times New Roman"/>
          <w:b/>
          <w:bCs/>
          <w:sz w:val="28"/>
          <w:szCs w:val="28"/>
        </w:rPr>
        <w:t>Ochrana osobních údajů</w:t>
      </w:r>
    </w:p>
    <w:p w14:paraId="38CAE9C9" w14:textId="70575F00"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 xml:space="preserve">Data a informace uložené na nosičích v interních systémech ONN </w:t>
      </w:r>
      <w:r w:rsidR="00213021">
        <w:rPr>
          <w:rFonts w:ascii="Times New Roman" w:hAnsi="Times New Roman" w:cs="Times New Roman"/>
        </w:rPr>
        <w:t xml:space="preserve">a </w:t>
      </w:r>
      <w:r w:rsidR="002A312B">
        <w:rPr>
          <w:rFonts w:ascii="Times New Roman" w:hAnsi="Times New Roman" w:cs="Times New Roman"/>
        </w:rPr>
        <w:t>NRK</w:t>
      </w:r>
      <w:r w:rsidR="00213021">
        <w:rPr>
          <w:rFonts w:ascii="Times New Roman" w:hAnsi="Times New Roman" w:cs="Times New Roman"/>
        </w:rPr>
        <w:t xml:space="preserve"> </w:t>
      </w:r>
      <w:r w:rsidRPr="00C35CD0">
        <w:rPr>
          <w:rFonts w:ascii="Times New Roman" w:hAnsi="Times New Roman" w:cs="Times New Roman"/>
        </w:rPr>
        <w:t xml:space="preserve">jsou osobními údaji zvláštní kategorie ve smyslu aktuálně platného zákona č. 110/2019 Sb., o zpracování osobních údajů a o změně některých zákonů, ve znění pozdějších a Nařízení Evropského parlamentu a Rady (EU) 2016/679 ze dne 27. dubna 2016, o ochraně fyzických osob v souvislosti se zpracováním osobních údajů a o volném pohybu těchto údajů a o zrušení směrnice 95/46/ES (obecné nařízení o ochraně osobních údajů, v anglickém jazyce „General Data </w:t>
      </w:r>
      <w:proofErr w:type="spellStart"/>
      <w:r w:rsidRPr="00C35CD0">
        <w:rPr>
          <w:rFonts w:ascii="Times New Roman" w:hAnsi="Times New Roman" w:cs="Times New Roman"/>
        </w:rPr>
        <w:t>Protection</w:t>
      </w:r>
      <w:proofErr w:type="spellEnd"/>
      <w:r w:rsidRPr="00C35CD0">
        <w:rPr>
          <w:rFonts w:ascii="Times New Roman" w:hAnsi="Times New Roman" w:cs="Times New Roman"/>
        </w:rPr>
        <w:t xml:space="preserve"> </w:t>
      </w:r>
      <w:proofErr w:type="spellStart"/>
      <w:r w:rsidRPr="00C35CD0">
        <w:rPr>
          <w:rFonts w:ascii="Times New Roman" w:hAnsi="Times New Roman" w:cs="Times New Roman"/>
        </w:rPr>
        <w:t>Regulation</w:t>
      </w:r>
      <w:proofErr w:type="spellEnd"/>
      <w:r w:rsidRPr="00C35CD0">
        <w:rPr>
          <w:rFonts w:ascii="Times New Roman" w:hAnsi="Times New Roman" w:cs="Times New Roman"/>
        </w:rPr>
        <w:t xml:space="preserve">“, ve zkratce „GDPR“), účinného od 25.5.2018. </w:t>
      </w:r>
    </w:p>
    <w:p w14:paraId="5B77A487" w14:textId="5834833D"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Pokud je, např. z důvodu servisní činnosti, umožněn servisní/administrativní přístup k datům nebo k serveru, kde jsou takováto data uložena, dodavatel musí zajistit dodržování platných norem na ochranu osobních údajů, aby nedošlo k neoprávněnému nebo nahodilému přístupu k těmto údajům, k jejich změně, zničení či ztrátě, neoprávněným přenosům, k jejich jinému neoprávněnému zpracování, jakož i k jejich jinému zneužití třetí osobou</w:t>
      </w:r>
    </w:p>
    <w:p w14:paraId="17EFA716" w14:textId="0ABBD15B"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Dodavatel se zavazuje zajistit dodržování povinnosti mlčenlivosti svých zaměstnanců, kteří dostanou na základě této smlouvy přístup k prostředkům s osobními údaji, a dalších osob, které v rámci plnění zákonem stanovených oprávnění a povinností přicházejí do styku s osobními údaji u správce nebo zpracovatele, kteří jsou povinni zachovávat mlčenlivost o osobních údajích a o bezpečnostních opatřeních, jejichž zveřejnění by ohrozilo zabezpečení osobních údajů. Povinnost mlčenlivosti trvá i po skončení zaměstnání nebo příslušných prací.</w:t>
      </w:r>
    </w:p>
    <w:p w14:paraId="5FE9BAE0" w14:textId="358D4AE3" w:rsid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 xml:space="preserve">V případě prokázání porušení povinností vyplývajících z výše uvedených norem na ochranu osobních údajů je dodavatel povinen k zaplacení smluvní </w:t>
      </w:r>
      <w:r w:rsidR="007B45F5">
        <w:rPr>
          <w:rFonts w:ascii="Times New Roman" w:hAnsi="Times New Roman" w:cs="Times New Roman"/>
        </w:rPr>
        <w:t>20% z ceny předmětu plnění</w:t>
      </w:r>
      <w:r w:rsidR="00720135">
        <w:rPr>
          <w:rFonts w:ascii="Times New Roman" w:hAnsi="Times New Roman" w:cs="Times New Roman"/>
        </w:rPr>
        <w:t xml:space="preserve"> </w:t>
      </w:r>
      <w:r w:rsidR="00720135">
        <w:rPr>
          <w:rFonts w:ascii="Times New Roman" w:hAnsi="Times New Roman" w:cs="Times New Roman"/>
        </w:rPr>
        <w:lastRenderedPageBreak/>
        <w:t xml:space="preserve">(položka A </w:t>
      </w:r>
      <w:proofErr w:type="spellStart"/>
      <w:r w:rsidR="00720135">
        <w:rPr>
          <w:rFonts w:ascii="Times New Roman" w:hAnsi="Times New Roman" w:cs="Times New Roman"/>
        </w:rPr>
        <w:t>a</w:t>
      </w:r>
      <w:proofErr w:type="spellEnd"/>
      <w:r w:rsidR="00720135">
        <w:rPr>
          <w:rFonts w:ascii="Times New Roman" w:hAnsi="Times New Roman" w:cs="Times New Roman"/>
        </w:rPr>
        <w:t xml:space="preserve"> B)</w:t>
      </w:r>
      <w:r w:rsidRPr="00C35CD0">
        <w:rPr>
          <w:rFonts w:ascii="Times New Roman" w:hAnsi="Times New Roman" w:cs="Times New Roman"/>
        </w:rPr>
        <w:t xml:space="preserve"> za každé jednotlivé prokázané porušení ustanovení uvedeného zákona. Právo ONN </w:t>
      </w:r>
      <w:r w:rsidR="00213021">
        <w:rPr>
          <w:rFonts w:ascii="Times New Roman" w:hAnsi="Times New Roman" w:cs="Times New Roman"/>
        </w:rPr>
        <w:t xml:space="preserve">a </w:t>
      </w:r>
      <w:r w:rsidR="002A312B">
        <w:rPr>
          <w:rFonts w:ascii="Times New Roman" w:hAnsi="Times New Roman" w:cs="Times New Roman"/>
        </w:rPr>
        <w:t>NRK</w:t>
      </w:r>
      <w:r w:rsidR="00213021">
        <w:rPr>
          <w:rFonts w:ascii="Times New Roman" w:hAnsi="Times New Roman" w:cs="Times New Roman"/>
        </w:rPr>
        <w:t xml:space="preserve"> </w:t>
      </w:r>
      <w:r w:rsidRPr="00C35CD0">
        <w:rPr>
          <w:rFonts w:ascii="Times New Roman" w:hAnsi="Times New Roman" w:cs="Times New Roman"/>
        </w:rPr>
        <w:t>na náhradu škody zvlášť a v plné výši tím není dotčeno.</w:t>
      </w:r>
    </w:p>
    <w:p w14:paraId="66B2DC0F" w14:textId="77777777" w:rsidR="001708BA" w:rsidRPr="00C35CD0" w:rsidRDefault="001708BA" w:rsidP="00425ECE">
      <w:pPr>
        <w:pStyle w:val="Odstavecseseznamem"/>
        <w:spacing w:before="240"/>
        <w:ind w:left="792" w:right="-4654"/>
        <w:jc w:val="both"/>
        <w:rPr>
          <w:rFonts w:ascii="Times New Roman" w:hAnsi="Times New Roman" w:cs="Times New Roman"/>
        </w:rPr>
      </w:pPr>
    </w:p>
    <w:p w14:paraId="24B312F2" w14:textId="552448FB" w:rsidR="00C35CD0" w:rsidRPr="00C35CD0" w:rsidRDefault="00C35CD0" w:rsidP="00425ECE">
      <w:pPr>
        <w:pStyle w:val="Odstavecseseznamem"/>
        <w:numPr>
          <w:ilvl w:val="0"/>
          <w:numId w:val="1"/>
        </w:numPr>
        <w:spacing w:before="240"/>
        <w:ind w:right="-4654"/>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Pr="00C35CD0">
        <w:rPr>
          <w:rFonts w:ascii="Times New Roman" w:hAnsi="Times New Roman" w:cs="Times New Roman"/>
          <w:b/>
          <w:bCs/>
          <w:sz w:val="28"/>
          <w:szCs w:val="28"/>
        </w:rPr>
        <w:t>Závěrečná ujednání</w:t>
      </w:r>
    </w:p>
    <w:p w14:paraId="68470079" w14:textId="7C082863" w:rsidR="00C35CD0" w:rsidRPr="00EB05AB"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 xml:space="preserve">Objednatel je osobou povinnou a provozuje informační systém základní služby podle § 3 písm. g) zákona č. 181/2014 Sb. o kybernetické bezpečnosti a o změně souvisejících zákonů (zákon o kybernetické bezpečnosti – dále jen </w:t>
      </w:r>
      <w:proofErr w:type="spellStart"/>
      <w:r w:rsidRPr="00C35CD0">
        <w:rPr>
          <w:rFonts w:ascii="Times New Roman" w:hAnsi="Times New Roman" w:cs="Times New Roman"/>
        </w:rPr>
        <w:t>ZoKB</w:t>
      </w:r>
      <w:proofErr w:type="spellEnd"/>
      <w:r w:rsidRPr="00C35CD0">
        <w:rPr>
          <w:rFonts w:ascii="Times New Roman" w:hAnsi="Times New Roman" w:cs="Times New Roman"/>
        </w:rPr>
        <w:t xml:space="preserve">), dále pak podle vyhlášky č. 82/2018 Sb. o bezpečnostních opatřeních kybernetických bezpečnostních incidentech, reaktivních opatřeních náležitostech podání v oblasti kybernetické bezpečnosti a likvidaci dat (vyhláška o kybernetické bezpečnosti – dále jen </w:t>
      </w:r>
      <w:proofErr w:type="spellStart"/>
      <w:r w:rsidRPr="00C35CD0">
        <w:rPr>
          <w:rFonts w:ascii="Times New Roman" w:hAnsi="Times New Roman" w:cs="Times New Roman"/>
        </w:rPr>
        <w:t>VoKB</w:t>
      </w:r>
      <w:proofErr w:type="spellEnd"/>
      <w:r w:rsidRPr="00C35CD0">
        <w:rPr>
          <w:rFonts w:ascii="Times New Roman" w:hAnsi="Times New Roman" w:cs="Times New Roman"/>
        </w:rPr>
        <w:t>).</w:t>
      </w:r>
      <w:r w:rsidR="00EB05AB">
        <w:rPr>
          <w:rFonts w:ascii="Times New Roman" w:hAnsi="Times New Roman" w:cs="Times New Roman"/>
        </w:rPr>
        <w:t xml:space="preserve"> </w:t>
      </w:r>
      <w:r w:rsidRPr="00EB05AB">
        <w:rPr>
          <w:rFonts w:ascii="Times New Roman" w:hAnsi="Times New Roman" w:cs="Times New Roman"/>
        </w:rPr>
        <w:t xml:space="preserve">Dodávané systémy, služby a zboží musí respektovat bezpečnostní opatření a relevantní požadavky na kybernetickou bezpečnost. </w:t>
      </w:r>
      <w:r w:rsidR="00EB05AB">
        <w:rPr>
          <w:rFonts w:ascii="Times New Roman" w:hAnsi="Times New Roman" w:cs="Times New Roman"/>
        </w:rPr>
        <w:t xml:space="preserve">  </w:t>
      </w:r>
      <w:r w:rsidRPr="00EB05AB">
        <w:rPr>
          <w:rFonts w:ascii="Times New Roman" w:hAnsi="Times New Roman" w:cs="Times New Roman"/>
        </w:rPr>
        <w:t>Dodavatel garantuje implementaci veškerých bezpečnostních opatření, která výše uvedená legislativa vyžaduje v rámci jeho celé nabídky a následné dodávky.</w:t>
      </w:r>
    </w:p>
    <w:p w14:paraId="06EA229D" w14:textId="612B9F3E"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Dle § 2 e) zákona č.320/2001 Sb., o finanční kontrole ve veřejné správě je dodavatel osobou povinnou spolupůsobit při výkonu finanční kontroly.</w:t>
      </w:r>
    </w:p>
    <w:p w14:paraId="5F3E8FCA" w14:textId="41A48CEA"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 xml:space="preserve">Smluvní strany souhlasí s uveřejněním této smlouvy včetně jejích příloh v registru smluv dle zákona č. 340/2015 Sb., o zvláštních podmínkách účinnosti některých smluv, uveřejňování některých smluv a o registru smluv (zákon o registru smluv). Smluvní strany výslovně sjednávají, že uveřejnění této smlouvy v registru smluv zajistí objednatel. </w:t>
      </w:r>
    </w:p>
    <w:p w14:paraId="7E1F1F68" w14:textId="3B6D8B52"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Platnost této smlouvy se sjednává na dobu určitou, a to od nabytí účinnosti zápisem do Registru smluv, až do vypršení servisní podpory dle čl. V této smlouvy, a to v trvání 5 let od předání předmětu plnění dle odst. 4.1 - až do posledního dne kalendářního měsíce, v němž došlo k vypršení servisní podpory.</w:t>
      </w:r>
    </w:p>
    <w:p w14:paraId="0B04CF9F" w14:textId="48E63795"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Nedohodnou-li se Smluvní strany výslovně písemnou formou jinak, považují se za důvěrné informace implicitně všechny informace, které jsou a nebo by mohly být součástí obchodního tajemství a osobních údajů, tj. například, ale nejenom, osobní údaje pacientů, zdravotní dokumentace, popisy technického know-how, informace o provozních metodách, procedurách a pracovních postupech, obchodní plány, koncepce a strategie nebo jejich části, nabídky, smlouvy nebo jiná ujednání s třetími stranami, informace o výsledcích hospodaření, o vztazích s obchodními partnery, o pracovněprávních otázkách a všechny další informace, jejichž zveřejnění přijímající stranou by předávající straně mohlo způsobit škodu.</w:t>
      </w:r>
    </w:p>
    <w:p w14:paraId="529DBD89" w14:textId="278A9D9B"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Tato smlouva je vyhotovena v elektronickém originále, jenž po podpisu druhou ze smluvních stran obdrží obě smluvní strany.</w:t>
      </w:r>
    </w:p>
    <w:p w14:paraId="087D0225" w14:textId="697E58A8"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 xml:space="preserve">Vztahy mezi smluvními stranami se řídí českým právním řádem. Ve věcech smlouvou výslovně neupravených se právní vztahy z ní vznikající a vyplývající řídí příslušnými ustanoveními zákona č. 89/2012 Sb., občanského zákoníku, ve znění pozdějších předpisů, a ostatními obecně závaznými právními předpisy. </w:t>
      </w:r>
    </w:p>
    <w:p w14:paraId="3EC802F5" w14:textId="075BDB32"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Tuto smlouvu je možné změnit pouze písemně formou očíslovaných dodatků, kdy pro účely této smlouvy se za písemnou formu nepovažuje výměna emailových či jiných elektronických zpráv;</w:t>
      </w:r>
    </w:p>
    <w:p w14:paraId="1A264FB7" w14:textId="2BB2EA1B"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Smluvní strany prohlašují, že tato smlouva byla sepsána dle jejich vážné, pravé a svobodné vůle, kdy na důkaz toho po jejím přečtení připojují své podpisy.</w:t>
      </w:r>
    </w:p>
    <w:p w14:paraId="4ACCE9BC" w14:textId="3F7AAD67"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Nedílnou součástí této smlouvy jsou její přílohy, jak jsou níže označeny:</w:t>
      </w:r>
    </w:p>
    <w:p w14:paraId="322FAB5D" w14:textId="77777777" w:rsidR="00C35CD0" w:rsidRPr="00C35CD0" w:rsidRDefault="00C35CD0" w:rsidP="00425ECE">
      <w:pPr>
        <w:spacing w:before="240"/>
        <w:ind w:right="-4654"/>
        <w:jc w:val="both"/>
        <w:rPr>
          <w:rFonts w:ascii="Times New Roman" w:hAnsi="Times New Roman" w:cs="Times New Roman"/>
        </w:rPr>
      </w:pPr>
    </w:p>
    <w:p w14:paraId="69CDCEFF" w14:textId="10A29122" w:rsidR="00C35CD0" w:rsidRPr="00C35CD0" w:rsidRDefault="00C35CD0" w:rsidP="00425ECE">
      <w:pPr>
        <w:spacing w:before="240"/>
        <w:ind w:right="-4654"/>
        <w:jc w:val="both"/>
        <w:rPr>
          <w:rFonts w:ascii="Times New Roman" w:hAnsi="Times New Roman" w:cs="Times New Roman"/>
        </w:rPr>
      </w:pPr>
      <w:r w:rsidRPr="00C35CD0">
        <w:rPr>
          <w:rFonts w:ascii="Times New Roman" w:hAnsi="Times New Roman" w:cs="Times New Roman"/>
        </w:rPr>
        <w:t>Příloha č. 1:</w:t>
      </w:r>
      <w:r w:rsidRPr="00C35CD0">
        <w:rPr>
          <w:rFonts w:ascii="Times New Roman" w:hAnsi="Times New Roman" w:cs="Times New Roman"/>
        </w:rPr>
        <w:tab/>
        <w:t xml:space="preserve">Technická a funkční specifikace předmětu plnění </w:t>
      </w:r>
    </w:p>
    <w:p w14:paraId="178B0007" w14:textId="77777777" w:rsidR="00C35CD0" w:rsidRPr="00C35CD0" w:rsidRDefault="00C35CD0" w:rsidP="00425ECE">
      <w:pPr>
        <w:spacing w:before="240"/>
        <w:ind w:right="-4654"/>
        <w:jc w:val="both"/>
        <w:rPr>
          <w:rFonts w:ascii="Times New Roman" w:hAnsi="Times New Roman" w:cs="Times New Roman"/>
        </w:rPr>
      </w:pPr>
      <w:r w:rsidRPr="00C35CD0">
        <w:rPr>
          <w:rFonts w:ascii="Times New Roman" w:hAnsi="Times New Roman" w:cs="Times New Roman"/>
        </w:rPr>
        <w:lastRenderedPageBreak/>
        <w:t xml:space="preserve">Příloha č. 2: </w:t>
      </w:r>
      <w:r w:rsidRPr="00C35CD0">
        <w:rPr>
          <w:rFonts w:ascii="Times New Roman" w:hAnsi="Times New Roman" w:cs="Times New Roman"/>
        </w:rPr>
        <w:tab/>
        <w:t>Nabídka dodavatele ze dne [</w:t>
      </w:r>
      <w:r w:rsidRPr="003C347B">
        <w:rPr>
          <w:rFonts w:ascii="Times New Roman" w:hAnsi="Times New Roman" w:cs="Times New Roman"/>
          <w:highlight w:val="yellow"/>
        </w:rPr>
        <w:t>DOPLNÍ DODAVATEL</w:t>
      </w:r>
      <w:r w:rsidRPr="00C35CD0">
        <w:rPr>
          <w:rFonts w:ascii="Times New Roman" w:hAnsi="Times New Roman" w:cs="Times New Roman"/>
        </w:rPr>
        <w:t>]</w:t>
      </w:r>
    </w:p>
    <w:p w14:paraId="4A8CDBE4" w14:textId="77777777" w:rsidR="00C35CD0" w:rsidRPr="00C35CD0" w:rsidRDefault="00C35CD0" w:rsidP="00425ECE">
      <w:pPr>
        <w:spacing w:before="240"/>
        <w:ind w:right="-4654"/>
        <w:jc w:val="both"/>
        <w:rPr>
          <w:rFonts w:ascii="Times New Roman" w:hAnsi="Times New Roman" w:cs="Times New Roman"/>
        </w:rPr>
      </w:pPr>
      <w:r w:rsidRPr="00C35CD0">
        <w:rPr>
          <w:rFonts w:ascii="Times New Roman" w:hAnsi="Times New Roman" w:cs="Times New Roman"/>
        </w:rPr>
        <w:t>Příloha č. 3:</w:t>
      </w:r>
      <w:r w:rsidRPr="00C35CD0">
        <w:rPr>
          <w:rFonts w:ascii="Times New Roman" w:hAnsi="Times New Roman" w:cs="Times New Roman"/>
        </w:rPr>
        <w:tab/>
        <w:t>Podpora a servis</w:t>
      </w:r>
    </w:p>
    <w:p w14:paraId="18DCA162" w14:textId="77777777" w:rsidR="00C35CD0" w:rsidRDefault="00C35CD0" w:rsidP="00425ECE">
      <w:pPr>
        <w:spacing w:before="240"/>
        <w:ind w:right="-4654"/>
        <w:jc w:val="both"/>
        <w:rPr>
          <w:rFonts w:ascii="Times New Roman" w:hAnsi="Times New Roman" w:cs="Times New Roman"/>
        </w:rPr>
      </w:pPr>
      <w:r w:rsidRPr="00C35CD0">
        <w:rPr>
          <w:rFonts w:ascii="Times New Roman" w:hAnsi="Times New Roman" w:cs="Times New Roman"/>
        </w:rPr>
        <w:t>Příloha č. 4:</w:t>
      </w:r>
      <w:r w:rsidRPr="00C35CD0">
        <w:rPr>
          <w:rFonts w:ascii="Times New Roman" w:hAnsi="Times New Roman" w:cs="Times New Roman"/>
        </w:rPr>
        <w:tab/>
        <w:t>Ujednání o vzdáleném přístupu</w:t>
      </w:r>
    </w:p>
    <w:p w14:paraId="503AC397" w14:textId="068424FA" w:rsidR="00720135" w:rsidRPr="00C35CD0" w:rsidRDefault="00720135" w:rsidP="00425ECE">
      <w:pPr>
        <w:spacing w:before="240"/>
        <w:ind w:right="-4654"/>
        <w:jc w:val="both"/>
        <w:rPr>
          <w:rFonts w:ascii="Times New Roman" w:hAnsi="Times New Roman" w:cs="Times New Roman"/>
        </w:rPr>
      </w:pPr>
      <w:r>
        <w:rPr>
          <w:rFonts w:ascii="Times New Roman" w:hAnsi="Times New Roman" w:cs="Times New Roman"/>
        </w:rPr>
        <w:t xml:space="preserve">Příloha č. 5: </w:t>
      </w:r>
      <w:r>
        <w:rPr>
          <w:rFonts w:ascii="Times New Roman" w:hAnsi="Times New Roman" w:cs="Times New Roman"/>
        </w:rPr>
        <w:tab/>
      </w:r>
      <w:r w:rsidRPr="00720135">
        <w:rPr>
          <w:rFonts w:ascii="Times New Roman" w:hAnsi="Times New Roman" w:cs="Times New Roman"/>
        </w:rPr>
        <w:t>Ujednání o zpracování osobních údajů</w:t>
      </w:r>
    </w:p>
    <w:p w14:paraId="11101E32" w14:textId="77777777" w:rsidR="003C347B" w:rsidRDefault="003C347B" w:rsidP="00425ECE">
      <w:pPr>
        <w:spacing w:before="240"/>
        <w:ind w:right="-4654"/>
        <w:jc w:val="both"/>
        <w:rPr>
          <w:rFonts w:ascii="Times New Roman" w:hAnsi="Times New Roman" w:cs="Times New Roman"/>
          <w:i/>
          <w:iCs/>
        </w:rPr>
      </w:pPr>
    </w:p>
    <w:p w14:paraId="6D8A3552" w14:textId="77777777" w:rsidR="003C347B" w:rsidRPr="0085116C" w:rsidRDefault="003C347B" w:rsidP="00425ECE">
      <w:pPr>
        <w:spacing w:before="240"/>
        <w:ind w:right="-4654"/>
        <w:rPr>
          <w:rFonts w:ascii="Times New Roman" w:hAnsi="Times New Roman" w:cs="Times New Roman"/>
          <w:sz w:val="24"/>
          <w:szCs w:val="24"/>
        </w:rPr>
      </w:pPr>
      <w:r w:rsidRPr="0085116C">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ab/>
      </w:r>
      <w:r w:rsidRPr="0085116C">
        <w:rPr>
          <w:rFonts w:ascii="Times New Roman" w:hAnsi="Times New Roman" w:cs="Times New Roman"/>
          <w:sz w:val="24"/>
          <w:szCs w:val="24"/>
        </w:rPr>
        <w:t>……………………………………………</w:t>
      </w:r>
    </w:p>
    <w:p w14:paraId="6A2C7A48" w14:textId="77777777" w:rsidR="003C347B" w:rsidRPr="0085116C" w:rsidRDefault="003C347B" w:rsidP="00425ECE">
      <w:pPr>
        <w:spacing w:before="240"/>
        <w:ind w:right="-4654"/>
        <w:rPr>
          <w:rFonts w:ascii="Times New Roman" w:hAnsi="Times New Roman" w:cs="Times New Roman"/>
          <w:sz w:val="24"/>
          <w:szCs w:val="24"/>
        </w:rPr>
      </w:pPr>
      <w:r w:rsidRPr="004E2549">
        <w:rPr>
          <w:rFonts w:ascii="Times New Roman" w:hAnsi="Times New Roman" w:cs="Times New Roman"/>
          <w:sz w:val="24"/>
          <w:szCs w:val="24"/>
        </w:rPr>
        <w:t>RNDr. Bc. Jan Mach, předseda správní rady</w:t>
      </w:r>
      <w:r>
        <w:rPr>
          <w:rFonts w:ascii="Times New Roman" w:hAnsi="Times New Roman" w:cs="Times New Roman"/>
          <w:sz w:val="24"/>
          <w:szCs w:val="24"/>
        </w:rPr>
        <w:tab/>
      </w:r>
      <w:r>
        <w:rPr>
          <w:rFonts w:ascii="Times New Roman" w:hAnsi="Times New Roman" w:cs="Times New Roman"/>
          <w:sz w:val="24"/>
          <w:szCs w:val="24"/>
        </w:rPr>
        <w:tab/>
      </w:r>
      <w:r w:rsidRPr="0085116C">
        <w:rPr>
          <w:rFonts w:ascii="Times New Roman" w:hAnsi="Times New Roman" w:cs="Times New Roman"/>
          <w:sz w:val="24"/>
          <w:szCs w:val="24"/>
        </w:rPr>
        <w:t>jméno, funkce</w:t>
      </w:r>
      <w:r>
        <w:rPr>
          <w:rFonts w:ascii="Times New Roman" w:hAnsi="Times New Roman" w:cs="Times New Roman"/>
          <w:sz w:val="24"/>
          <w:szCs w:val="24"/>
        </w:rPr>
        <w:tab/>
      </w:r>
    </w:p>
    <w:p w14:paraId="475C00C9" w14:textId="77777777" w:rsidR="003C347B" w:rsidRDefault="003C347B" w:rsidP="00425ECE">
      <w:pPr>
        <w:spacing w:before="240"/>
        <w:ind w:right="-4654"/>
        <w:rPr>
          <w:rFonts w:ascii="Times New Roman" w:hAnsi="Times New Roman" w:cs="Times New Roman"/>
          <w:sz w:val="24"/>
          <w:szCs w:val="24"/>
        </w:rPr>
      </w:pPr>
      <w:r>
        <w:rPr>
          <w:rFonts w:ascii="Times New Roman" w:hAnsi="Times New Roman" w:cs="Times New Roman"/>
          <w:sz w:val="24"/>
          <w:szCs w:val="24"/>
        </w:rPr>
        <w:t>Oblastní nemocnice Náchod a.s.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r w:rsidRPr="00224F34">
        <w:rPr>
          <w:rFonts w:ascii="Times New Roman" w:hAnsi="Times New Roman" w:cs="Times New Roman"/>
          <w:sz w:val="24"/>
          <w:szCs w:val="24"/>
          <w:highlight w:val="yellow"/>
        </w:rPr>
        <w:t>DOPLNÍ DODAVATEL</w:t>
      </w:r>
      <w:r>
        <w:rPr>
          <w:rFonts w:ascii="Times New Roman" w:hAnsi="Times New Roman" w:cs="Times New Roman"/>
          <w:sz w:val="24"/>
          <w:szCs w:val="24"/>
        </w:rPr>
        <w:t>]</w:t>
      </w:r>
    </w:p>
    <w:p w14:paraId="1D414F41" w14:textId="2F7183B6" w:rsidR="003C347B" w:rsidRDefault="003C347B" w:rsidP="00425ECE">
      <w:pPr>
        <w:spacing w:before="240" w:line="278" w:lineRule="auto"/>
        <w:ind w:right="-4654"/>
        <w:rPr>
          <w:rFonts w:ascii="Times New Roman" w:hAnsi="Times New Roman" w:cs="Times New Roman"/>
          <w:i/>
          <w:iCs/>
        </w:rPr>
      </w:pPr>
      <w:r>
        <w:rPr>
          <w:rFonts w:ascii="Times New Roman" w:hAnsi="Times New Roman" w:cs="Times New Roman"/>
          <w:i/>
          <w:iCs/>
        </w:rPr>
        <w:br w:type="page"/>
      </w:r>
    </w:p>
    <w:p w14:paraId="6AEC0026" w14:textId="77777777" w:rsidR="003C347B" w:rsidRPr="005B0283" w:rsidRDefault="003C347B" w:rsidP="00425ECE">
      <w:pPr>
        <w:spacing w:before="240"/>
        <w:ind w:right="-4654"/>
        <w:rPr>
          <w:rFonts w:ascii="Times New Roman" w:hAnsi="Times New Roman" w:cs="Times New Roman"/>
          <w:b/>
          <w:sz w:val="24"/>
          <w:szCs w:val="24"/>
        </w:rPr>
      </w:pPr>
      <w:r w:rsidRPr="005B0283">
        <w:rPr>
          <w:rFonts w:ascii="Times New Roman" w:hAnsi="Times New Roman" w:cs="Times New Roman"/>
          <w:b/>
          <w:sz w:val="24"/>
          <w:szCs w:val="24"/>
        </w:rPr>
        <w:lastRenderedPageBreak/>
        <w:t xml:space="preserve">Příloha č. 3 </w:t>
      </w:r>
      <w:r>
        <w:rPr>
          <w:rFonts w:ascii="Times New Roman" w:hAnsi="Times New Roman" w:cs="Times New Roman"/>
          <w:b/>
          <w:sz w:val="24"/>
          <w:szCs w:val="24"/>
        </w:rPr>
        <w:t>–</w:t>
      </w:r>
      <w:r w:rsidRPr="005B0283">
        <w:rPr>
          <w:rFonts w:ascii="Times New Roman" w:hAnsi="Times New Roman" w:cs="Times New Roman"/>
          <w:b/>
          <w:sz w:val="24"/>
          <w:szCs w:val="24"/>
        </w:rPr>
        <w:t xml:space="preserve"> </w:t>
      </w:r>
      <w:r>
        <w:rPr>
          <w:rFonts w:ascii="Times New Roman" w:hAnsi="Times New Roman" w:cs="Times New Roman"/>
          <w:b/>
          <w:sz w:val="24"/>
          <w:szCs w:val="24"/>
        </w:rPr>
        <w:t>Podpora a servis</w:t>
      </w:r>
      <w:r w:rsidRPr="005B0283">
        <w:rPr>
          <w:rFonts w:ascii="Times New Roman" w:hAnsi="Times New Roman" w:cs="Times New Roman"/>
          <w:b/>
          <w:sz w:val="24"/>
          <w:szCs w:val="24"/>
        </w:rPr>
        <w:t xml:space="preserve"> </w:t>
      </w:r>
    </w:p>
    <w:p w14:paraId="7ACEB214" w14:textId="77777777" w:rsidR="003C347B" w:rsidRPr="005B0283" w:rsidRDefault="003C347B" w:rsidP="00425ECE">
      <w:pPr>
        <w:spacing w:before="240"/>
        <w:ind w:right="-4654"/>
        <w:rPr>
          <w:rFonts w:ascii="Times New Roman" w:hAnsi="Times New Roman" w:cs="Times New Roman"/>
          <w:sz w:val="24"/>
          <w:szCs w:val="24"/>
        </w:rPr>
      </w:pPr>
    </w:p>
    <w:p w14:paraId="6692A844" w14:textId="77777777" w:rsidR="003C347B" w:rsidRDefault="003C347B" w:rsidP="00425ECE">
      <w:pPr>
        <w:pStyle w:val="Odstavecseseznamem"/>
        <w:numPr>
          <w:ilvl w:val="0"/>
          <w:numId w:val="5"/>
        </w:numPr>
        <w:spacing w:before="240"/>
        <w:ind w:right="-4654"/>
        <w:contextualSpacing w:val="0"/>
        <w:jc w:val="both"/>
        <w:rPr>
          <w:rFonts w:ascii="Times New Roman" w:hAnsi="Times New Roman" w:cs="Times New Roman"/>
          <w:sz w:val="24"/>
          <w:szCs w:val="24"/>
        </w:rPr>
      </w:pPr>
      <w:r>
        <w:rPr>
          <w:rFonts w:ascii="Times New Roman" w:hAnsi="Times New Roman" w:cs="Times New Roman"/>
          <w:sz w:val="24"/>
          <w:szCs w:val="24"/>
        </w:rPr>
        <w:t xml:space="preserve">Pověření pracovníci objednatele mají právo oznamovat své požadavky ohledně servisu systému prostřednictvím přístupu do servisního portálu dodavatele (HelpDesk) nebo telefonicky. </w:t>
      </w:r>
      <w:bookmarkStart w:id="6" w:name="_Hlk177626028"/>
      <w:r>
        <w:rPr>
          <w:rFonts w:ascii="Times New Roman" w:hAnsi="Times New Roman" w:cs="Times New Roman"/>
          <w:sz w:val="24"/>
          <w:szCs w:val="24"/>
        </w:rPr>
        <w:t>Dojde-li během trvání smlouvy ke změně pověřené osoby, dá tuto skutečnost objednatel dodavateli písemně (např. emailem) na vědomí, přičemž o této skutečnosti není třeba uzavírat dodatek ke smlouvě.</w:t>
      </w:r>
      <w:bookmarkEnd w:id="6"/>
    </w:p>
    <w:p w14:paraId="234E3469" w14:textId="77777777" w:rsidR="003C347B" w:rsidRPr="00DE36D3" w:rsidRDefault="003C347B" w:rsidP="00425ECE">
      <w:pPr>
        <w:pStyle w:val="Odstavecseseznamem"/>
        <w:spacing w:before="240"/>
        <w:ind w:right="-4654"/>
        <w:rPr>
          <w:b/>
        </w:rPr>
      </w:pPr>
      <w:r>
        <w:rPr>
          <w:b/>
        </w:rPr>
        <w:t>Pověře</w:t>
      </w:r>
      <w:r w:rsidRPr="00DE36D3">
        <w:rPr>
          <w:b/>
        </w:rPr>
        <w:t xml:space="preserve">né osoby </w:t>
      </w:r>
      <w:r>
        <w:rPr>
          <w:b/>
        </w:rPr>
        <w:t>objednatele</w:t>
      </w:r>
    </w:p>
    <w:tbl>
      <w:tblPr>
        <w:tblStyle w:val="Mkatabulky"/>
        <w:tblW w:w="8222" w:type="dxa"/>
        <w:tblInd w:w="704" w:type="dxa"/>
        <w:tblLook w:val="04A0" w:firstRow="1" w:lastRow="0" w:firstColumn="1" w:lastColumn="0" w:noHBand="0" w:noVBand="1"/>
      </w:tblPr>
      <w:tblGrid>
        <w:gridCol w:w="3827"/>
        <w:gridCol w:w="2127"/>
        <w:gridCol w:w="2268"/>
      </w:tblGrid>
      <w:tr w:rsidR="00425ECE" w:rsidRPr="00475451" w14:paraId="2F63A1F7" w14:textId="77777777" w:rsidTr="00425ECE">
        <w:tc>
          <w:tcPr>
            <w:tcW w:w="3827" w:type="dxa"/>
            <w:shd w:val="clear" w:color="auto" w:fill="BFBFBF" w:themeFill="background1" w:themeFillShade="BF"/>
          </w:tcPr>
          <w:p w14:paraId="0A3D75B7" w14:textId="77777777" w:rsidR="003C347B" w:rsidRPr="00475451" w:rsidRDefault="003C347B" w:rsidP="00425ECE">
            <w:pPr>
              <w:spacing w:before="240"/>
              <w:ind w:right="-4654"/>
              <w:rPr>
                <w:b/>
              </w:rPr>
            </w:pPr>
            <w:r w:rsidRPr="00475451">
              <w:rPr>
                <w:b/>
              </w:rPr>
              <w:t>Jméno</w:t>
            </w:r>
          </w:p>
        </w:tc>
        <w:tc>
          <w:tcPr>
            <w:tcW w:w="2127" w:type="dxa"/>
            <w:shd w:val="clear" w:color="auto" w:fill="BFBFBF" w:themeFill="background1" w:themeFillShade="BF"/>
          </w:tcPr>
          <w:p w14:paraId="72D9B196" w14:textId="77777777" w:rsidR="003C347B" w:rsidRPr="00475451" w:rsidRDefault="003C347B" w:rsidP="00425ECE">
            <w:pPr>
              <w:spacing w:before="240"/>
              <w:ind w:right="-4654"/>
              <w:rPr>
                <w:b/>
              </w:rPr>
            </w:pPr>
            <w:r w:rsidRPr="00475451">
              <w:rPr>
                <w:b/>
              </w:rPr>
              <w:t>Email</w:t>
            </w:r>
          </w:p>
        </w:tc>
        <w:tc>
          <w:tcPr>
            <w:tcW w:w="2268" w:type="dxa"/>
            <w:shd w:val="clear" w:color="auto" w:fill="BFBFBF" w:themeFill="background1" w:themeFillShade="BF"/>
          </w:tcPr>
          <w:p w14:paraId="247ECBF8" w14:textId="77777777" w:rsidR="003C347B" w:rsidRPr="00475451" w:rsidRDefault="003C347B" w:rsidP="00425ECE">
            <w:pPr>
              <w:spacing w:before="240"/>
              <w:ind w:right="-4654"/>
              <w:rPr>
                <w:b/>
              </w:rPr>
            </w:pPr>
            <w:r w:rsidRPr="00475451">
              <w:rPr>
                <w:b/>
              </w:rPr>
              <w:t>telefon</w:t>
            </w:r>
          </w:p>
        </w:tc>
      </w:tr>
      <w:tr w:rsidR="00425ECE" w14:paraId="4D227276" w14:textId="77777777" w:rsidTr="00425ECE">
        <w:tc>
          <w:tcPr>
            <w:tcW w:w="3827" w:type="dxa"/>
          </w:tcPr>
          <w:p w14:paraId="1C495567" w14:textId="77777777" w:rsidR="003C347B" w:rsidRPr="00475451" w:rsidRDefault="003C347B" w:rsidP="00425ECE">
            <w:pPr>
              <w:spacing w:before="240"/>
              <w:ind w:right="-4654"/>
              <w:rPr>
                <w:i/>
              </w:rPr>
            </w:pPr>
            <w:r w:rsidRPr="00475451">
              <w:rPr>
                <w:i/>
                <w:highlight w:val="cyan"/>
              </w:rPr>
              <w:t>Doplní objednatel před podpisem smlouvy</w:t>
            </w:r>
          </w:p>
        </w:tc>
        <w:tc>
          <w:tcPr>
            <w:tcW w:w="2127" w:type="dxa"/>
          </w:tcPr>
          <w:p w14:paraId="445E0DA2" w14:textId="77777777" w:rsidR="003C347B" w:rsidRDefault="003C347B" w:rsidP="00425ECE">
            <w:pPr>
              <w:spacing w:before="240"/>
              <w:ind w:right="-4654"/>
            </w:pPr>
          </w:p>
        </w:tc>
        <w:tc>
          <w:tcPr>
            <w:tcW w:w="2268" w:type="dxa"/>
          </w:tcPr>
          <w:p w14:paraId="673DE90C" w14:textId="77777777" w:rsidR="003C347B" w:rsidRDefault="003C347B" w:rsidP="00425ECE">
            <w:pPr>
              <w:spacing w:before="240"/>
              <w:ind w:right="-4654"/>
            </w:pPr>
          </w:p>
        </w:tc>
      </w:tr>
      <w:tr w:rsidR="00425ECE" w14:paraId="3EAE0DB0" w14:textId="77777777" w:rsidTr="00425ECE">
        <w:tc>
          <w:tcPr>
            <w:tcW w:w="3827" w:type="dxa"/>
          </w:tcPr>
          <w:p w14:paraId="3D8DF16F" w14:textId="77777777" w:rsidR="003C347B" w:rsidRDefault="003C347B" w:rsidP="00425ECE">
            <w:pPr>
              <w:spacing w:before="240"/>
              <w:ind w:right="-4654"/>
            </w:pPr>
          </w:p>
        </w:tc>
        <w:tc>
          <w:tcPr>
            <w:tcW w:w="2127" w:type="dxa"/>
          </w:tcPr>
          <w:p w14:paraId="0973FDA1" w14:textId="77777777" w:rsidR="003C347B" w:rsidRDefault="003C347B" w:rsidP="00425ECE">
            <w:pPr>
              <w:spacing w:before="240"/>
              <w:ind w:right="-4654"/>
            </w:pPr>
          </w:p>
        </w:tc>
        <w:tc>
          <w:tcPr>
            <w:tcW w:w="2268" w:type="dxa"/>
          </w:tcPr>
          <w:p w14:paraId="41D5B5D9" w14:textId="77777777" w:rsidR="003C347B" w:rsidRDefault="003C347B" w:rsidP="00425ECE">
            <w:pPr>
              <w:spacing w:before="240"/>
              <w:ind w:right="-4654"/>
            </w:pPr>
          </w:p>
        </w:tc>
      </w:tr>
      <w:tr w:rsidR="00425ECE" w14:paraId="0FF07590" w14:textId="77777777" w:rsidTr="00425ECE">
        <w:tc>
          <w:tcPr>
            <w:tcW w:w="3827" w:type="dxa"/>
          </w:tcPr>
          <w:p w14:paraId="364FFA32" w14:textId="77777777" w:rsidR="003C347B" w:rsidRDefault="003C347B" w:rsidP="00425ECE">
            <w:pPr>
              <w:spacing w:before="240"/>
              <w:ind w:right="-4654"/>
            </w:pPr>
          </w:p>
        </w:tc>
        <w:tc>
          <w:tcPr>
            <w:tcW w:w="2127" w:type="dxa"/>
          </w:tcPr>
          <w:p w14:paraId="353E212A" w14:textId="77777777" w:rsidR="003C347B" w:rsidRDefault="003C347B" w:rsidP="00425ECE">
            <w:pPr>
              <w:spacing w:before="240"/>
              <w:ind w:right="-4654"/>
            </w:pPr>
          </w:p>
        </w:tc>
        <w:tc>
          <w:tcPr>
            <w:tcW w:w="2268" w:type="dxa"/>
          </w:tcPr>
          <w:p w14:paraId="2B8B094C" w14:textId="77777777" w:rsidR="003C347B" w:rsidRDefault="003C347B" w:rsidP="00425ECE">
            <w:pPr>
              <w:spacing w:before="240"/>
              <w:ind w:right="-4654"/>
            </w:pPr>
          </w:p>
        </w:tc>
      </w:tr>
    </w:tbl>
    <w:p w14:paraId="16DADDB2" w14:textId="77777777" w:rsidR="003C347B" w:rsidRPr="00DE36D3" w:rsidRDefault="003C347B" w:rsidP="00425ECE">
      <w:pPr>
        <w:spacing w:before="240"/>
        <w:ind w:left="360" w:right="-4654"/>
        <w:rPr>
          <w:rFonts w:ascii="Times New Roman" w:hAnsi="Times New Roman" w:cs="Times New Roman"/>
          <w:sz w:val="24"/>
          <w:szCs w:val="24"/>
        </w:rPr>
      </w:pPr>
    </w:p>
    <w:p w14:paraId="6577BAF9" w14:textId="77777777" w:rsidR="003C347B" w:rsidRPr="005B0283" w:rsidRDefault="003C347B" w:rsidP="00425ECE">
      <w:pPr>
        <w:pStyle w:val="Odstavecseseznamem"/>
        <w:numPr>
          <w:ilvl w:val="0"/>
          <w:numId w:val="5"/>
        </w:numPr>
        <w:spacing w:before="240"/>
        <w:ind w:right="-4654"/>
        <w:contextualSpacing w:val="0"/>
        <w:jc w:val="both"/>
        <w:rPr>
          <w:rFonts w:ascii="Times New Roman" w:hAnsi="Times New Roman" w:cs="Times New Roman"/>
          <w:sz w:val="24"/>
          <w:szCs w:val="24"/>
        </w:rPr>
      </w:pPr>
      <w:r w:rsidRPr="005B0283">
        <w:rPr>
          <w:rFonts w:ascii="Times New Roman" w:hAnsi="Times New Roman" w:cs="Times New Roman"/>
          <w:sz w:val="24"/>
          <w:szCs w:val="24"/>
        </w:rPr>
        <w:t xml:space="preserve">Preferovaným způsobem servisních činností </w:t>
      </w:r>
      <w:r>
        <w:rPr>
          <w:rFonts w:ascii="Times New Roman" w:hAnsi="Times New Roman" w:cs="Times New Roman"/>
          <w:sz w:val="24"/>
          <w:szCs w:val="24"/>
        </w:rPr>
        <w:t xml:space="preserve">podpory a oprav </w:t>
      </w:r>
      <w:r w:rsidRPr="005B0283">
        <w:rPr>
          <w:rFonts w:ascii="Times New Roman" w:hAnsi="Times New Roman" w:cs="Times New Roman"/>
          <w:sz w:val="24"/>
          <w:szCs w:val="24"/>
        </w:rPr>
        <w:t xml:space="preserve">je vzdálený přístup dodavatele do infrastruktury objednatele přes VPN. Pokud nebude možné provést opravu či servis formou vzdáleného připojení, bude zásah proveden </w:t>
      </w:r>
      <w:r>
        <w:rPr>
          <w:rFonts w:ascii="Times New Roman" w:hAnsi="Times New Roman" w:cs="Times New Roman"/>
          <w:sz w:val="24"/>
          <w:szCs w:val="24"/>
        </w:rPr>
        <w:t>na místě dle pravidel uvedených v této příloze</w:t>
      </w:r>
      <w:r w:rsidRPr="005B0283">
        <w:rPr>
          <w:rFonts w:ascii="Times New Roman" w:hAnsi="Times New Roman" w:cs="Times New Roman"/>
          <w:sz w:val="24"/>
          <w:szCs w:val="24"/>
        </w:rPr>
        <w:t>.</w:t>
      </w:r>
    </w:p>
    <w:p w14:paraId="3D4CBCF9" w14:textId="77777777" w:rsidR="003C347B" w:rsidRDefault="003C347B" w:rsidP="00425ECE">
      <w:pPr>
        <w:pStyle w:val="Odstavecseseznamem"/>
        <w:numPr>
          <w:ilvl w:val="0"/>
          <w:numId w:val="5"/>
        </w:numPr>
        <w:spacing w:before="240"/>
        <w:ind w:right="-4654"/>
        <w:contextualSpacing w:val="0"/>
        <w:jc w:val="both"/>
        <w:rPr>
          <w:rFonts w:ascii="Times New Roman" w:hAnsi="Times New Roman" w:cs="Times New Roman"/>
          <w:sz w:val="24"/>
          <w:szCs w:val="24"/>
        </w:rPr>
      </w:pPr>
      <w:r w:rsidRPr="005B0283">
        <w:rPr>
          <w:rFonts w:ascii="Times New Roman" w:hAnsi="Times New Roman" w:cs="Times New Roman"/>
          <w:sz w:val="24"/>
          <w:szCs w:val="24"/>
        </w:rPr>
        <w:t>Pravidla pro vzdálený přístup do síťové infrastruktury ONN jsou uvedena v příloze č.4 smlouvy: Ujednání o vzdáleném přístupu.</w:t>
      </w:r>
    </w:p>
    <w:p w14:paraId="43FA601E" w14:textId="77777777" w:rsidR="003C347B" w:rsidRPr="00157FC5" w:rsidRDefault="003C347B" w:rsidP="00425ECE">
      <w:pPr>
        <w:pStyle w:val="Odstavecseseznamem"/>
        <w:numPr>
          <w:ilvl w:val="0"/>
          <w:numId w:val="5"/>
        </w:numPr>
        <w:spacing w:before="240"/>
        <w:ind w:right="-4654"/>
        <w:jc w:val="both"/>
        <w:rPr>
          <w:rFonts w:ascii="Times New Roman" w:hAnsi="Times New Roman" w:cs="Times New Roman"/>
          <w:sz w:val="24"/>
          <w:szCs w:val="24"/>
        </w:rPr>
      </w:pPr>
      <w:r w:rsidRPr="00157FC5">
        <w:rPr>
          <w:rFonts w:ascii="Times New Roman" w:hAnsi="Times New Roman" w:cs="Times New Roman"/>
          <w:sz w:val="24"/>
          <w:szCs w:val="24"/>
        </w:rPr>
        <w:t>Rozsah a popis prací servisní služby podpory s</w:t>
      </w:r>
      <w:r>
        <w:rPr>
          <w:rFonts w:ascii="Times New Roman" w:hAnsi="Times New Roman" w:cs="Times New Roman"/>
          <w:sz w:val="24"/>
          <w:szCs w:val="24"/>
        </w:rPr>
        <w:t>ystému v rámci paušálu:</w:t>
      </w:r>
    </w:p>
    <w:p w14:paraId="7746398F" w14:textId="32C3AF07" w:rsidR="003C347B" w:rsidRDefault="003C347B" w:rsidP="00425ECE">
      <w:pPr>
        <w:pStyle w:val="Odstavecseseznamem"/>
        <w:numPr>
          <w:ilvl w:val="1"/>
          <w:numId w:val="5"/>
        </w:numPr>
        <w:spacing w:before="240"/>
        <w:ind w:right="-4654"/>
        <w:contextualSpacing w:val="0"/>
        <w:jc w:val="both"/>
        <w:rPr>
          <w:rFonts w:ascii="Times New Roman" w:hAnsi="Times New Roman" w:cs="Times New Roman"/>
          <w:sz w:val="24"/>
          <w:szCs w:val="24"/>
        </w:rPr>
      </w:pPr>
      <w:r>
        <w:rPr>
          <w:rFonts w:ascii="Times New Roman" w:hAnsi="Times New Roman" w:cs="Times New Roman"/>
          <w:sz w:val="24"/>
          <w:szCs w:val="24"/>
        </w:rPr>
        <w:t xml:space="preserve">Přístup pověřených uživatelů objednatele do </w:t>
      </w:r>
      <w:r w:rsidR="009F2359">
        <w:rPr>
          <w:rFonts w:ascii="Times New Roman" w:hAnsi="Times New Roman" w:cs="Times New Roman"/>
          <w:sz w:val="24"/>
          <w:szCs w:val="24"/>
        </w:rPr>
        <w:t xml:space="preserve">webového </w:t>
      </w:r>
      <w:r>
        <w:rPr>
          <w:rFonts w:ascii="Times New Roman" w:hAnsi="Times New Roman" w:cs="Times New Roman"/>
          <w:sz w:val="24"/>
          <w:szCs w:val="24"/>
        </w:rPr>
        <w:t>systému HelpDesk dodavatele v režimu 24/7/365</w:t>
      </w:r>
    </w:p>
    <w:p w14:paraId="5C1B1AE8" w14:textId="782E7464" w:rsidR="003C347B" w:rsidRDefault="003C347B" w:rsidP="00425ECE">
      <w:pPr>
        <w:pStyle w:val="Odstavecseseznamem"/>
        <w:numPr>
          <w:ilvl w:val="1"/>
          <w:numId w:val="5"/>
        </w:numPr>
        <w:spacing w:before="240"/>
        <w:ind w:right="-4654"/>
        <w:contextualSpacing w:val="0"/>
        <w:jc w:val="both"/>
        <w:rPr>
          <w:rFonts w:ascii="Times New Roman" w:hAnsi="Times New Roman" w:cs="Times New Roman"/>
          <w:sz w:val="24"/>
          <w:szCs w:val="24"/>
        </w:rPr>
      </w:pPr>
      <w:r>
        <w:rPr>
          <w:rFonts w:ascii="Times New Roman" w:hAnsi="Times New Roman" w:cs="Times New Roman"/>
          <w:sz w:val="24"/>
          <w:szCs w:val="24"/>
        </w:rPr>
        <w:t xml:space="preserve">Telefonická </w:t>
      </w:r>
      <w:r w:rsidRPr="00157FC5">
        <w:rPr>
          <w:rFonts w:ascii="Times New Roman" w:hAnsi="Times New Roman" w:cs="Times New Roman"/>
          <w:sz w:val="24"/>
          <w:szCs w:val="24"/>
        </w:rPr>
        <w:t xml:space="preserve">podpora při řešení problémů </w:t>
      </w:r>
      <w:r>
        <w:rPr>
          <w:rFonts w:ascii="Times New Roman" w:hAnsi="Times New Roman" w:cs="Times New Roman"/>
          <w:sz w:val="24"/>
          <w:szCs w:val="24"/>
        </w:rPr>
        <w:t>na tel. čísle [</w:t>
      </w:r>
      <w:r w:rsidRPr="00AF4862">
        <w:rPr>
          <w:rFonts w:ascii="Times New Roman" w:hAnsi="Times New Roman" w:cs="Times New Roman"/>
          <w:sz w:val="24"/>
          <w:szCs w:val="24"/>
          <w:highlight w:val="yellow"/>
        </w:rPr>
        <w:t>DOPLNÍ DODAVATEL</w:t>
      </w:r>
      <w:r w:rsidR="00624442">
        <w:rPr>
          <w:rFonts w:ascii="Times New Roman" w:hAnsi="Times New Roman" w:cs="Times New Roman"/>
          <w:sz w:val="24"/>
          <w:szCs w:val="24"/>
        </w:rPr>
        <w:t xml:space="preserve"> před podpisem smlouvy</w:t>
      </w:r>
      <w:r>
        <w:rPr>
          <w:rFonts w:ascii="Times New Roman" w:hAnsi="Times New Roman" w:cs="Times New Roman"/>
          <w:sz w:val="24"/>
          <w:szCs w:val="24"/>
        </w:rPr>
        <w:t xml:space="preserve">] </w:t>
      </w:r>
      <w:r w:rsidRPr="00157FC5">
        <w:rPr>
          <w:rFonts w:ascii="Times New Roman" w:hAnsi="Times New Roman" w:cs="Times New Roman"/>
          <w:sz w:val="24"/>
          <w:szCs w:val="24"/>
        </w:rPr>
        <w:t>v</w:t>
      </w:r>
      <w:r w:rsidR="009F2359">
        <w:rPr>
          <w:rFonts w:ascii="Times New Roman" w:hAnsi="Times New Roman" w:cs="Times New Roman"/>
          <w:sz w:val="24"/>
          <w:szCs w:val="24"/>
        </w:rPr>
        <w:t> pracovních dnech v době od 8:00 do 16:00</w:t>
      </w:r>
      <w:r>
        <w:rPr>
          <w:rFonts w:ascii="Times New Roman" w:hAnsi="Times New Roman" w:cs="Times New Roman"/>
          <w:sz w:val="24"/>
          <w:szCs w:val="24"/>
        </w:rPr>
        <w:t>;</w:t>
      </w:r>
    </w:p>
    <w:p w14:paraId="16E42F25" w14:textId="77777777" w:rsidR="003C347B" w:rsidRPr="00157FC5" w:rsidRDefault="003C347B" w:rsidP="00425ECE">
      <w:pPr>
        <w:pStyle w:val="Odstavecseseznamem"/>
        <w:numPr>
          <w:ilvl w:val="1"/>
          <w:numId w:val="5"/>
        </w:numPr>
        <w:spacing w:before="240"/>
        <w:ind w:right="-4654"/>
        <w:jc w:val="both"/>
        <w:rPr>
          <w:rFonts w:ascii="Times New Roman" w:hAnsi="Times New Roman" w:cs="Times New Roman"/>
          <w:sz w:val="24"/>
          <w:szCs w:val="24"/>
        </w:rPr>
      </w:pPr>
      <w:r w:rsidRPr="00157FC5">
        <w:rPr>
          <w:rFonts w:ascii="Times New Roman" w:hAnsi="Times New Roman" w:cs="Times New Roman"/>
          <w:sz w:val="24"/>
          <w:szCs w:val="24"/>
        </w:rPr>
        <w:t>Update SW: opravy chyb SW a úpravy SW z hlediska souladu s aktuálně platnou legislativou</w:t>
      </w:r>
      <w:r>
        <w:rPr>
          <w:rFonts w:ascii="Times New Roman" w:hAnsi="Times New Roman" w:cs="Times New Roman"/>
          <w:sz w:val="24"/>
          <w:szCs w:val="24"/>
        </w:rPr>
        <w:t>;</w:t>
      </w:r>
    </w:p>
    <w:p w14:paraId="4AF15164" w14:textId="77777777" w:rsidR="003C347B" w:rsidRPr="00157FC5" w:rsidRDefault="003C347B" w:rsidP="00425ECE">
      <w:pPr>
        <w:pStyle w:val="Odstavecseseznamem"/>
        <w:numPr>
          <w:ilvl w:val="1"/>
          <w:numId w:val="5"/>
        </w:numPr>
        <w:spacing w:before="240"/>
        <w:ind w:right="-4654"/>
        <w:jc w:val="both"/>
        <w:rPr>
          <w:rFonts w:ascii="Times New Roman" w:hAnsi="Times New Roman" w:cs="Times New Roman"/>
          <w:sz w:val="24"/>
          <w:szCs w:val="24"/>
        </w:rPr>
      </w:pPr>
      <w:r w:rsidRPr="00157FC5">
        <w:rPr>
          <w:rFonts w:ascii="Times New Roman" w:hAnsi="Times New Roman" w:cs="Times New Roman"/>
          <w:sz w:val="24"/>
          <w:szCs w:val="24"/>
        </w:rPr>
        <w:t xml:space="preserve">Upgrade SW: </w:t>
      </w:r>
      <w:r>
        <w:rPr>
          <w:rFonts w:ascii="Times New Roman" w:hAnsi="Times New Roman" w:cs="Times New Roman"/>
          <w:sz w:val="24"/>
          <w:szCs w:val="24"/>
        </w:rPr>
        <w:t xml:space="preserve">nové verze, </w:t>
      </w:r>
      <w:r w:rsidRPr="00157FC5">
        <w:rPr>
          <w:rFonts w:ascii="Times New Roman" w:hAnsi="Times New Roman" w:cs="Times New Roman"/>
          <w:sz w:val="24"/>
          <w:szCs w:val="24"/>
        </w:rPr>
        <w:t xml:space="preserve">úpravy anebo vylepšení </w:t>
      </w:r>
      <w:r>
        <w:rPr>
          <w:rFonts w:ascii="Times New Roman" w:hAnsi="Times New Roman" w:cs="Times New Roman"/>
          <w:sz w:val="24"/>
          <w:szCs w:val="24"/>
        </w:rPr>
        <w:t>systému včetně nových funkcionalit;</w:t>
      </w:r>
    </w:p>
    <w:p w14:paraId="26CC56F3" w14:textId="466CC740" w:rsidR="003C347B" w:rsidRDefault="003C347B" w:rsidP="00425ECE">
      <w:pPr>
        <w:pStyle w:val="Odstavecseseznamem"/>
        <w:numPr>
          <w:ilvl w:val="1"/>
          <w:numId w:val="5"/>
        </w:numPr>
        <w:spacing w:before="240"/>
        <w:ind w:right="-4654"/>
        <w:jc w:val="both"/>
        <w:rPr>
          <w:rFonts w:ascii="Times New Roman" w:hAnsi="Times New Roman" w:cs="Times New Roman"/>
          <w:sz w:val="24"/>
          <w:szCs w:val="24"/>
        </w:rPr>
      </w:pPr>
      <w:r w:rsidRPr="007C3429">
        <w:rPr>
          <w:rFonts w:ascii="Times New Roman" w:hAnsi="Times New Roman" w:cs="Times New Roman"/>
          <w:sz w:val="24"/>
          <w:szCs w:val="24"/>
        </w:rPr>
        <w:t>1x ročně profylax</w:t>
      </w:r>
      <w:r>
        <w:rPr>
          <w:rFonts w:ascii="Times New Roman" w:hAnsi="Times New Roman" w:cs="Times New Roman"/>
          <w:sz w:val="24"/>
          <w:szCs w:val="24"/>
        </w:rPr>
        <w:t>e - prohlídka</w:t>
      </w:r>
      <w:r w:rsidRPr="007C3429">
        <w:rPr>
          <w:rFonts w:ascii="Times New Roman" w:hAnsi="Times New Roman" w:cs="Times New Roman"/>
          <w:sz w:val="24"/>
          <w:szCs w:val="24"/>
        </w:rPr>
        <w:t xml:space="preserve"> v</w:t>
      </w:r>
      <w:r>
        <w:rPr>
          <w:rFonts w:ascii="Times New Roman" w:hAnsi="Times New Roman" w:cs="Times New Roman"/>
          <w:sz w:val="24"/>
          <w:szCs w:val="24"/>
        </w:rPr>
        <w:t> </w:t>
      </w:r>
      <w:r w:rsidRPr="007C3429">
        <w:rPr>
          <w:rFonts w:ascii="Times New Roman" w:hAnsi="Times New Roman" w:cs="Times New Roman"/>
          <w:sz w:val="24"/>
          <w:szCs w:val="24"/>
        </w:rPr>
        <w:t>místě</w:t>
      </w:r>
      <w:r w:rsidRPr="00D21843">
        <w:rPr>
          <w:rFonts w:ascii="Times New Roman" w:hAnsi="Times New Roman" w:cs="Times New Roman"/>
          <w:sz w:val="24"/>
          <w:szCs w:val="24"/>
        </w:rPr>
        <w:t xml:space="preserve"> </w:t>
      </w:r>
      <w:r w:rsidR="00E268EB">
        <w:rPr>
          <w:rFonts w:ascii="Times New Roman" w:hAnsi="Times New Roman" w:cs="Times New Roman"/>
          <w:sz w:val="24"/>
          <w:szCs w:val="24"/>
        </w:rPr>
        <w:t xml:space="preserve">nebo </w:t>
      </w:r>
      <w:r w:rsidR="005B6EE6">
        <w:rPr>
          <w:rFonts w:ascii="Times New Roman" w:hAnsi="Times New Roman" w:cs="Times New Roman"/>
          <w:sz w:val="24"/>
          <w:szCs w:val="24"/>
        </w:rPr>
        <w:t>po předchozí domluvě vzdáleným přístupem;</w:t>
      </w:r>
    </w:p>
    <w:p w14:paraId="08307828" w14:textId="435B0BE0" w:rsidR="003C347B" w:rsidRDefault="003C347B" w:rsidP="00425ECE">
      <w:pPr>
        <w:pStyle w:val="Odstavecseseznamem"/>
        <w:numPr>
          <w:ilvl w:val="1"/>
          <w:numId w:val="5"/>
        </w:numPr>
        <w:spacing w:before="240"/>
        <w:ind w:right="-4654"/>
        <w:jc w:val="both"/>
        <w:rPr>
          <w:rFonts w:ascii="Times New Roman" w:hAnsi="Times New Roman" w:cs="Times New Roman"/>
          <w:sz w:val="24"/>
          <w:szCs w:val="24"/>
        </w:rPr>
      </w:pPr>
      <w:r>
        <w:rPr>
          <w:rFonts w:ascii="Times New Roman" w:hAnsi="Times New Roman" w:cs="Times New Roman"/>
          <w:sz w:val="24"/>
          <w:szCs w:val="24"/>
        </w:rPr>
        <w:lastRenderedPageBreak/>
        <w:t xml:space="preserve">Administrace </w:t>
      </w:r>
      <w:r w:rsidR="005B6EE6">
        <w:rPr>
          <w:rFonts w:ascii="Times New Roman" w:hAnsi="Times New Roman" w:cs="Times New Roman"/>
          <w:sz w:val="24"/>
          <w:szCs w:val="24"/>
        </w:rPr>
        <w:t xml:space="preserve">připojených zdrojů dokumentů </w:t>
      </w:r>
      <w:r>
        <w:rPr>
          <w:rFonts w:ascii="Times New Roman" w:hAnsi="Times New Roman" w:cs="Times New Roman"/>
          <w:sz w:val="24"/>
          <w:szCs w:val="24"/>
        </w:rPr>
        <w:t>(přidávání, konfigurace, odebírání)</w:t>
      </w:r>
    </w:p>
    <w:p w14:paraId="0578B731" w14:textId="665A9BBA" w:rsidR="003C347B" w:rsidRDefault="003C347B" w:rsidP="00425ECE">
      <w:pPr>
        <w:pStyle w:val="Odstavecseseznamem"/>
        <w:numPr>
          <w:ilvl w:val="1"/>
          <w:numId w:val="5"/>
        </w:numPr>
        <w:spacing w:before="240"/>
        <w:ind w:left="1080" w:right="-4654"/>
        <w:jc w:val="both"/>
        <w:rPr>
          <w:rFonts w:ascii="Times New Roman" w:hAnsi="Times New Roman" w:cs="Times New Roman"/>
          <w:sz w:val="24"/>
          <w:szCs w:val="24"/>
        </w:rPr>
      </w:pPr>
      <w:r w:rsidRPr="00362828">
        <w:rPr>
          <w:rFonts w:ascii="Times New Roman" w:hAnsi="Times New Roman" w:cs="Times New Roman"/>
          <w:sz w:val="24"/>
          <w:szCs w:val="24"/>
        </w:rPr>
        <w:t>Implementace bezpečnostních záplat a úprav na základě zjištěných zranitelností nebo doporučení Národního úřadu pro kybernetickou a informační bezpečnost (NÚKIB).</w:t>
      </w:r>
    </w:p>
    <w:p w14:paraId="736EA74F" w14:textId="77777777" w:rsidR="00362828" w:rsidRPr="00362828" w:rsidRDefault="00362828" w:rsidP="00425ECE">
      <w:pPr>
        <w:pStyle w:val="Odstavecseseznamem"/>
        <w:spacing w:before="240"/>
        <w:ind w:left="1080" w:right="-4654"/>
        <w:jc w:val="both"/>
        <w:rPr>
          <w:rFonts w:ascii="Times New Roman" w:hAnsi="Times New Roman" w:cs="Times New Roman"/>
          <w:sz w:val="24"/>
          <w:szCs w:val="24"/>
        </w:rPr>
      </w:pPr>
    </w:p>
    <w:p w14:paraId="03189019" w14:textId="77777777" w:rsidR="003C347B" w:rsidRPr="00705A3F" w:rsidRDefault="003C347B" w:rsidP="00425ECE">
      <w:pPr>
        <w:pStyle w:val="Odstavecseseznamem"/>
        <w:numPr>
          <w:ilvl w:val="0"/>
          <w:numId w:val="5"/>
        </w:numPr>
        <w:spacing w:before="240"/>
        <w:ind w:right="-4654"/>
        <w:contextualSpacing w:val="0"/>
        <w:jc w:val="both"/>
        <w:rPr>
          <w:rFonts w:ascii="Times New Roman" w:hAnsi="Times New Roman" w:cs="Times New Roman"/>
          <w:b/>
          <w:sz w:val="24"/>
          <w:szCs w:val="24"/>
        </w:rPr>
      </w:pPr>
      <w:r w:rsidRPr="00705A3F">
        <w:rPr>
          <w:rFonts w:ascii="Times New Roman" w:hAnsi="Times New Roman" w:cs="Times New Roman"/>
          <w:b/>
          <w:sz w:val="24"/>
          <w:szCs w:val="24"/>
        </w:rPr>
        <w:t>Kategorie nahlášených událostí:</w:t>
      </w:r>
    </w:p>
    <w:p w14:paraId="605CB285" w14:textId="5A6B2063" w:rsidR="003C347B" w:rsidRDefault="003C347B" w:rsidP="00425ECE">
      <w:pPr>
        <w:pStyle w:val="Odstavecseseznamem"/>
        <w:numPr>
          <w:ilvl w:val="2"/>
          <w:numId w:val="5"/>
        </w:numPr>
        <w:spacing w:before="240"/>
        <w:ind w:right="-4654"/>
        <w:jc w:val="both"/>
        <w:rPr>
          <w:rFonts w:ascii="Times New Roman" w:hAnsi="Times New Roman" w:cs="Times New Roman"/>
          <w:sz w:val="24"/>
          <w:szCs w:val="24"/>
        </w:rPr>
      </w:pPr>
      <w:r w:rsidRPr="00FC3E6E">
        <w:rPr>
          <w:rFonts w:ascii="Times New Roman" w:hAnsi="Times New Roman" w:cs="Times New Roman"/>
          <w:b/>
          <w:sz w:val="24"/>
          <w:szCs w:val="24"/>
        </w:rPr>
        <w:t>Havárie</w:t>
      </w:r>
      <w:r w:rsidRPr="00FC3E6E">
        <w:rPr>
          <w:rFonts w:ascii="Times New Roman" w:hAnsi="Times New Roman" w:cs="Times New Roman"/>
          <w:b/>
          <w:sz w:val="24"/>
          <w:szCs w:val="24"/>
        </w:rPr>
        <w:br/>
      </w:r>
      <w:r>
        <w:rPr>
          <w:rFonts w:ascii="Times New Roman" w:hAnsi="Times New Roman" w:cs="Times New Roman"/>
          <w:sz w:val="24"/>
          <w:szCs w:val="24"/>
        </w:rPr>
        <w:t>N</w:t>
      </w:r>
      <w:r w:rsidRPr="00FC3E6E">
        <w:rPr>
          <w:rFonts w:ascii="Times New Roman" w:hAnsi="Times New Roman" w:cs="Times New Roman"/>
          <w:sz w:val="24"/>
          <w:szCs w:val="24"/>
        </w:rPr>
        <w:t xml:space="preserve">emožnost použití </w:t>
      </w:r>
      <w:r w:rsidR="0098617F">
        <w:rPr>
          <w:rFonts w:ascii="Times New Roman" w:hAnsi="Times New Roman" w:cs="Times New Roman"/>
          <w:sz w:val="24"/>
          <w:szCs w:val="24"/>
        </w:rPr>
        <w:t xml:space="preserve">systému k jeho </w:t>
      </w:r>
      <w:r w:rsidRPr="00FC3E6E">
        <w:rPr>
          <w:rFonts w:ascii="Times New Roman" w:hAnsi="Times New Roman" w:cs="Times New Roman"/>
          <w:sz w:val="24"/>
          <w:szCs w:val="24"/>
        </w:rPr>
        <w:t xml:space="preserve"> účelu jako celku</w:t>
      </w:r>
      <w:r w:rsidR="00AD5822">
        <w:rPr>
          <w:rFonts w:ascii="Times New Roman" w:hAnsi="Times New Roman" w:cs="Times New Roman"/>
          <w:sz w:val="24"/>
          <w:szCs w:val="24"/>
        </w:rPr>
        <w:t xml:space="preserve"> nebo nefungují </w:t>
      </w:r>
      <w:r w:rsidR="001825C7">
        <w:rPr>
          <w:rFonts w:ascii="Times New Roman" w:hAnsi="Times New Roman" w:cs="Times New Roman"/>
          <w:sz w:val="24"/>
          <w:szCs w:val="24"/>
        </w:rPr>
        <w:t>klíčové nebo legislativní funkcionality systému (např. import dokumentů, el. razítkování apod.).</w:t>
      </w:r>
      <w:r w:rsidRPr="00FC3E6E">
        <w:rPr>
          <w:rFonts w:ascii="Times New Roman" w:hAnsi="Times New Roman" w:cs="Times New Roman"/>
          <w:sz w:val="24"/>
          <w:szCs w:val="24"/>
        </w:rPr>
        <w:t xml:space="preserve">. Stav, ve kterém by mohlo dojít k poškození či ztrátě dat. </w:t>
      </w:r>
      <w:r w:rsidRPr="00FC3E6E">
        <w:rPr>
          <w:rFonts w:ascii="Times New Roman" w:hAnsi="Times New Roman" w:cs="Times New Roman"/>
          <w:sz w:val="24"/>
          <w:szCs w:val="24"/>
        </w:rPr>
        <w:br/>
        <w:t>V takovém případě objednatel použije kromě hlášení přes systém HelpDesk i telefonické nahlášení, přičemž za čas nahlášení pro závazek poskytovatele dle odstavce 9. se považuje čas telefonátu nebo zápisu do HelpDesku dle toho, která skutečnost nastane dříve.</w:t>
      </w:r>
    </w:p>
    <w:p w14:paraId="5F39954C" w14:textId="77777777" w:rsidR="003C347B" w:rsidRPr="003A049E" w:rsidRDefault="003C347B" w:rsidP="00425ECE">
      <w:pPr>
        <w:spacing w:before="240"/>
        <w:ind w:left="1980" w:right="-4654"/>
        <w:jc w:val="both"/>
        <w:rPr>
          <w:rFonts w:ascii="Times New Roman" w:hAnsi="Times New Roman" w:cs="Times New Roman"/>
          <w:sz w:val="24"/>
          <w:szCs w:val="24"/>
        </w:rPr>
      </w:pPr>
    </w:p>
    <w:p w14:paraId="3F21748D" w14:textId="77777777" w:rsidR="003C347B" w:rsidRDefault="003C347B" w:rsidP="00425ECE">
      <w:pPr>
        <w:pStyle w:val="Odstavecseseznamem"/>
        <w:numPr>
          <w:ilvl w:val="2"/>
          <w:numId w:val="5"/>
        </w:numPr>
        <w:spacing w:before="240"/>
        <w:ind w:right="-4654"/>
        <w:jc w:val="both"/>
        <w:rPr>
          <w:rFonts w:ascii="Times New Roman" w:hAnsi="Times New Roman" w:cs="Times New Roman"/>
          <w:sz w:val="24"/>
          <w:szCs w:val="24"/>
        </w:rPr>
      </w:pPr>
      <w:r w:rsidRPr="003A049E">
        <w:rPr>
          <w:rFonts w:ascii="Times New Roman" w:hAnsi="Times New Roman" w:cs="Times New Roman"/>
          <w:b/>
          <w:sz w:val="24"/>
          <w:szCs w:val="24"/>
        </w:rPr>
        <w:t>Porucha</w:t>
      </w:r>
      <w:r w:rsidRPr="003A049E">
        <w:rPr>
          <w:rFonts w:ascii="Times New Roman" w:hAnsi="Times New Roman" w:cs="Times New Roman"/>
          <w:sz w:val="24"/>
          <w:szCs w:val="24"/>
        </w:rPr>
        <w:t xml:space="preserve"> </w:t>
      </w:r>
    </w:p>
    <w:p w14:paraId="01812D4D" w14:textId="6605F62C" w:rsidR="003C347B" w:rsidRPr="003A049E" w:rsidRDefault="003C347B" w:rsidP="00425ECE">
      <w:pPr>
        <w:spacing w:before="240"/>
        <w:ind w:left="2124" w:right="-4654"/>
        <w:jc w:val="both"/>
        <w:rPr>
          <w:rFonts w:ascii="Times New Roman" w:hAnsi="Times New Roman" w:cs="Times New Roman"/>
          <w:sz w:val="24"/>
          <w:szCs w:val="24"/>
        </w:rPr>
      </w:pPr>
      <w:r>
        <w:rPr>
          <w:rFonts w:ascii="Times New Roman" w:hAnsi="Times New Roman" w:cs="Times New Roman"/>
          <w:sz w:val="24"/>
          <w:szCs w:val="24"/>
        </w:rPr>
        <w:t>P</w:t>
      </w:r>
      <w:r w:rsidRPr="003A049E">
        <w:rPr>
          <w:rFonts w:ascii="Times New Roman" w:hAnsi="Times New Roman" w:cs="Times New Roman"/>
          <w:sz w:val="24"/>
          <w:szCs w:val="24"/>
        </w:rPr>
        <w:t xml:space="preserve">oužití </w:t>
      </w:r>
      <w:r w:rsidR="0098617F">
        <w:rPr>
          <w:rFonts w:ascii="Times New Roman" w:hAnsi="Times New Roman" w:cs="Times New Roman"/>
          <w:sz w:val="24"/>
          <w:szCs w:val="24"/>
        </w:rPr>
        <w:t>systému</w:t>
      </w:r>
      <w:r w:rsidR="0098617F" w:rsidRPr="003A049E">
        <w:rPr>
          <w:rFonts w:ascii="Times New Roman" w:hAnsi="Times New Roman" w:cs="Times New Roman"/>
          <w:sz w:val="24"/>
          <w:szCs w:val="24"/>
        </w:rPr>
        <w:t xml:space="preserve"> </w:t>
      </w:r>
      <w:r w:rsidRPr="003A049E">
        <w:rPr>
          <w:rFonts w:ascii="Times New Roman" w:hAnsi="Times New Roman" w:cs="Times New Roman"/>
          <w:sz w:val="24"/>
          <w:szCs w:val="24"/>
        </w:rPr>
        <w:t xml:space="preserve">je značně zkomplikováno, obcházení problému znamená zvýšenou náročnost práce, vícenáklady na straně objednatele, případně způsobuje organizační problémy. </w:t>
      </w:r>
    </w:p>
    <w:p w14:paraId="53B3A1E9" w14:textId="77777777" w:rsidR="003C347B" w:rsidRDefault="003C347B" w:rsidP="00425ECE">
      <w:pPr>
        <w:pStyle w:val="Odstavecseseznamem"/>
        <w:numPr>
          <w:ilvl w:val="2"/>
          <w:numId w:val="5"/>
        </w:numPr>
        <w:spacing w:before="240"/>
        <w:ind w:right="-4654"/>
        <w:jc w:val="both"/>
        <w:rPr>
          <w:rFonts w:ascii="Times New Roman" w:hAnsi="Times New Roman" w:cs="Times New Roman"/>
          <w:b/>
          <w:sz w:val="24"/>
          <w:szCs w:val="24"/>
        </w:rPr>
      </w:pPr>
      <w:r w:rsidRPr="003F4BA9">
        <w:rPr>
          <w:rFonts w:ascii="Times New Roman" w:hAnsi="Times New Roman" w:cs="Times New Roman"/>
          <w:b/>
          <w:sz w:val="24"/>
          <w:szCs w:val="24"/>
        </w:rPr>
        <w:t>Vada</w:t>
      </w:r>
    </w:p>
    <w:p w14:paraId="2D5757AA" w14:textId="3CCC5C07" w:rsidR="003C347B" w:rsidRPr="003F4BA9" w:rsidRDefault="0098617F" w:rsidP="00425ECE">
      <w:pPr>
        <w:spacing w:before="240"/>
        <w:ind w:left="2124" w:right="-4654"/>
        <w:jc w:val="both"/>
        <w:rPr>
          <w:rFonts w:ascii="Times New Roman" w:hAnsi="Times New Roman" w:cs="Times New Roman"/>
          <w:sz w:val="24"/>
          <w:szCs w:val="24"/>
        </w:rPr>
      </w:pPr>
      <w:r>
        <w:rPr>
          <w:rFonts w:ascii="Times New Roman" w:hAnsi="Times New Roman" w:cs="Times New Roman"/>
          <w:sz w:val="24"/>
          <w:szCs w:val="24"/>
        </w:rPr>
        <w:t>Systém vykazuje drobné vady, které nebrání jeho účelu</w:t>
      </w:r>
      <w:r w:rsidR="003C347B" w:rsidRPr="003F4BA9">
        <w:rPr>
          <w:rFonts w:ascii="Times New Roman" w:hAnsi="Times New Roman" w:cs="Times New Roman"/>
          <w:sz w:val="24"/>
          <w:szCs w:val="24"/>
        </w:rPr>
        <w:t>. Klíčové funkcionality jsou zachovány.</w:t>
      </w:r>
    </w:p>
    <w:p w14:paraId="0ACAE8E8" w14:textId="77777777" w:rsidR="003C347B" w:rsidRDefault="003C347B" w:rsidP="00425ECE">
      <w:pPr>
        <w:pStyle w:val="Odstavecseseznamem"/>
        <w:numPr>
          <w:ilvl w:val="0"/>
          <w:numId w:val="5"/>
        </w:numPr>
        <w:spacing w:before="240"/>
        <w:ind w:right="-4654"/>
        <w:contextualSpacing w:val="0"/>
        <w:jc w:val="both"/>
        <w:rPr>
          <w:rFonts w:ascii="Times New Roman" w:hAnsi="Times New Roman" w:cs="Times New Roman"/>
          <w:sz w:val="24"/>
          <w:szCs w:val="24"/>
        </w:rPr>
      </w:pPr>
      <w:r>
        <w:rPr>
          <w:rFonts w:ascii="Times New Roman" w:hAnsi="Times New Roman" w:cs="Times New Roman"/>
          <w:sz w:val="24"/>
          <w:szCs w:val="24"/>
        </w:rPr>
        <w:t>Dodavatel</w:t>
      </w:r>
      <w:r w:rsidRPr="001C64B4">
        <w:rPr>
          <w:rFonts w:ascii="Times New Roman" w:hAnsi="Times New Roman" w:cs="Times New Roman"/>
          <w:sz w:val="24"/>
          <w:szCs w:val="24"/>
        </w:rPr>
        <w:t xml:space="preserve"> v rámci sjednaného měsíčního paušálu hradí náklady spojené s dopravou technika na místo opravy, práci servisního technika a všechny úkony související s plněním dle této Smlouvy. Objednatel zabezpečí ve svém areálu pro servisního technika bezplatné parkování.</w:t>
      </w:r>
    </w:p>
    <w:p w14:paraId="6590684F" w14:textId="00B75E78" w:rsidR="003C347B" w:rsidRDefault="003C347B" w:rsidP="00425ECE">
      <w:pPr>
        <w:pStyle w:val="Odstavecseseznamem"/>
        <w:numPr>
          <w:ilvl w:val="0"/>
          <w:numId w:val="5"/>
        </w:numPr>
        <w:spacing w:before="240"/>
        <w:ind w:right="-4654"/>
        <w:contextualSpacing w:val="0"/>
        <w:jc w:val="both"/>
        <w:rPr>
          <w:rFonts w:ascii="Times New Roman" w:hAnsi="Times New Roman" w:cs="Times New Roman"/>
          <w:sz w:val="24"/>
          <w:szCs w:val="24"/>
        </w:rPr>
      </w:pPr>
      <w:r w:rsidRPr="00D3619E">
        <w:rPr>
          <w:rFonts w:ascii="Times New Roman" w:hAnsi="Times New Roman" w:cs="Times New Roman"/>
          <w:sz w:val="24"/>
          <w:szCs w:val="24"/>
        </w:rPr>
        <w:t xml:space="preserve">Objednatel ohlásí vadu dodavateli bezodkladně ihned po jejím zjištění </w:t>
      </w:r>
      <w:r>
        <w:rPr>
          <w:rFonts w:ascii="Times New Roman" w:hAnsi="Times New Roman" w:cs="Times New Roman"/>
          <w:sz w:val="24"/>
          <w:szCs w:val="24"/>
        </w:rPr>
        <w:t xml:space="preserve">buď </w:t>
      </w:r>
      <w:r w:rsidRPr="00D3619E">
        <w:rPr>
          <w:rFonts w:ascii="Times New Roman" w:hAnsi="Times New Roman" w:cs="Times New Roman"/>
          <w:sz w:val="24"/>
          <w:szCs w:val="24"/>
        </w:rPr>
        <w:t>zápisem do záznamu v systému HelpDesk, nebo telefonicky na čísle [</w:t>
      </w:r>
      <w:r w:rsidRPr="00EB208C">
        <w:rPr>
          <w:rFonts w:ascii="Times New Roman" w:hAnsi="Times New Roman" w:cs="Times New Roman"/>
          <w:sz w:val="24"/>
          <w:szCs w:val="24"/>
          <w:highlight w:val="yellow"/>
        </w:rPr>
        <w:t>DOPLNÍ DODAVATEL</w:t>
      </w:r>
      <w:r>
        <w:rPr>
          <w:rFonts w:ascii="Times New Roman" w:hAnsi="Times New Roman" w:cs="Times New Roman"/>
          <w:sz w:val="24"/>
          <w:szCs w:val="24"/>
          <w:highlight w:val="yellow"/>
        </w:rPr>
        <w:t xml:space="preserve"> </w:t>
      </w:r>
      <w:r w:rsidRPr="00AF4862">
        <w:rPr>
          <w:rFonts w:ascii="Times New Roman" w:hAnsi="Times New Roman" w:cs="Times New Roman"/>
          <w:sz w:val="24"/>
          <w:szCs w:val="24"/>
          <w:highlight w:val="yellow"/>
        </w:rPr>
        <w:t>před podpisem smlouvy</w:t>
      </w:r>
      <w:r w:rsidRPr="00D3619E">
        <w:rPr>
          <w:rFonts w:ascii="Times New Roman" w:hAnsi="Times New Roman" w:cs="Times New Roman"/>
          <w:sz w:val="24"/>
          <w:szCs w:val="24"/>
        </w:rPr>
        <w:t xml:space="preserve">]. </w:t>
      </w:r>
      <w:r w:rsidR="00F87E0B" w:rsidRPr="00D3619E">
        <w:rPr>
          <w:rFonts w:ascii="Times New Roman" w:hAnsi="Times New Roman" w:cs="Times New Roman"/>
          <w:sz w:val="24"/>
          <w:szCs w:val="24"/>
        </w:rPr>
        <w:t>Čas zápisu do systému HelpDesk</w:t>
      </w:r>
      <w:r w:rsidR="00F87E0B">
        <w:rPr>
          <w:rFonts w:ascii="Times New Roman" w:hAnsi="Times New Roman" w:cs="Times New Roman"/>
          <w:sz w:val="24"/>
          <w:szCs w:val="24"/>
        </w:rPr>
        <w:t>,</w:t>
      </w:r>
      <w:r w:rsidR="00F87E0B" w:rsidRPr="00D3619E">
        <w:rPr>
          <w:rFonts w:ascii="Times New Roman" w:hAnsi="Times New Roman" w:cs="Times New Roman"/>
          <w:sz w:val="24"/>
          <w:szCs w:val="24"/>
        </w:rPr>
        <w:t xml:space="preserve"> </w:t>
      </w:r>
      <w:r w:rsidR="00F87E0B">
        <w:rPr>
          <w:rFonts w:ascii="Times New Roman" w:hAnsi="Times New Roman" w:cs="Times New Roman"/>
          <w:sz w:val="24"/>
          <w:szCs w:val="24"/>
        </w:rPr>
        <w:t xml:space="preserve">respektive telefonického hovoru, </w:t>
      </w:r>
      <w:r w:rsidR="00F87E0B" w:rsidRPr="00D3619E">
        <w:rPr>
          <w:rFonts w:ascii="Times New Roman" w:hAnsi="Times New Roman" w:cs="Times New Roman"/>
          <w:sz w:val="24"/>
          <w:szCs w:val="24"/>
        </w:rPr>
        <w:t xml:space="preserve">se považuje za nahlášení vady, </w:t>
      </w:r>
      <w:r w:rsidR="00F87E0B">
        <w:rPr>
          <w:rFonts w:ascii="Times New Roman" w:hAnsi="Times New Roman" w:cs="Times New Roman"/>
          <w:sz w:val="24"/>
          <w:szCs w:val="24"/>
        </w:rPr>
        <w:t>došlo</w:t>
      </w:r>
      <w:r w:rsidR="00F87E0B" w:rsidRPr="00D3619E">
        <w:rPr>
          <w:rFonts w:ascii="Times New Roman" w:hAnsi="Times New Roman" w:cs="Times New Roman"/>
          <w:sz w:val="24"/>
          <w:szCs w:val="24"/>
        </w:rPr>
        <w:t xml:space="preserve">-li </w:t>
      </w:r>
      <w:r w:rsidR="00F87E0B">
        <w:rPr>
          <w:rFonts w:ascii="Times New Roman" w:hAnsi="Times New Roman" w:cs="Times New Roman"/>
          <w:sz w:val="24"/>
          <w:szCs w:val="24"/>
        </w:rPr>
        <w:t>k tomu</w:t>
      </w:r>
      <w:r w:rsidR="00F87E0B" w:rsidRPr="00D3619E">
        <w:rPr>
          <w:rFonts w:ascii="Times New Roman" w:hAnsi="Times New Roman" w:cs="Times New Roman"/>
          <w:sz w:val="24"/>
          <w:szCs w:val="24"/>
        </w:rPr>
        <w:t xml:space="preserve"> v pracovní den v čase od </w:t>
      </w:r>
      <w:r w:rsidR="00BE0151">
        <w:rPr>
          <w:rFonts w:ascii="Times New Roman" w:hAnsi="Times New Roman" w:cs="Times New Roman"/>
          <w:sz w:val="24"/>
          <w:szCs w:val="24"/>
        </w:rPr>
        <w:t>8:00</w:t>
      </w:r>
      <w:r w:rsidR="00F87E0B" w:rsidRPr="00D3619E">
        <w:rPr>
          <w:rFonts w:ascii="Times New Roman" w:hAnsi="Times New Roman" w:cs="Times New Roman"/>
          <w:sz w:val="24"/>
          <w:szCs w:val="24"/>
        </w:rPr>
        <w:t xml:space="preserve"> do </w:t>
      </w:r>
      <w:r w:rsidR="00BE0151">
        <w:rPr>
          <w:rFonts w:ascii="Times New Roman" w:hAnsi="Times New Roman" w:cs="Times New Roman"/>
          <w:sz w:val="24"/>
          <w:szCs w:val="24"/>
        </w:rPr>
        <w:t>16:00</w:t>
      </w:r>
      <w:r w:rsidR="00F87E0B" w:rsidRPr="00D3619E">
        <w:rPr>
          <w:rFonts w:ascii="Times New Roman" w:hAnsi="Times New Roman" w:cs="Times New Roman"/>
          <w:sz w:val="24"/>
          <w:szCs w:val="24"/>
        </w:rPr>
        <w:t>. V</w:t>
      </w:r>
      <w:r w:rsidR="00F87E0B">
        <w:rPr>
          <w:rFonts w:ascii="Times New Roman" w:hAnsi="Times New Roman" w:cs="Times New Roman"/>
          <w:sz w:val="24"/>
          <w:szCs w:val="24"/>
        </w:rPr>
        <w:t> </w:t>
      </w:r>
      <w:r w:rsidR="00F87E0B" w:rsidRPr="00D3619E">
        <w:rPr>
          <w:rFonts w:ascii="Times New Roman" w:hAnsi="Times New Roman" w:cs="Times New Roman"/>
          <w:sz w:val="24"/>
          <w:szCs w:val="24"/>
        </w:rPr>
        <w:t xml:space="preserve">případě </w:t>
      </w:r>
      <w:r w:rsidR="00F87E0B">
        <w:rPr>
          <w:rFonts w:ascii="Times New Roman" w:hAnsi="Times New Roman" w:cs="Times New Roman"/>
          <w:sz w:val="24"/>
          <w:szCs w:val="24"/>
        </w:rPr>
        <w:t>nahlášení</w:t>
      </w:r>
      <w:r w:rsidR="00F87E0B" w:rsidRPr="00D3619E">
        <w:rPr>
          <w:rFonts w:ascii="Times New Roman" w:hAnsi="Times New Roman" w:cs="Times New Roman"/>
          <w:sz w:val="24"/>
          <w:szCs w:val="24"/>
        </w:rPr>
        <w:t xml:space="preserve"> mimo uvedenou dobu se za čas nahlášení považuje čas </w:t>
      </w:r>
      <w:r w:rsidR="00BE0151">
        <w:rPr>
          <w:rFonts w:ascii="Times New Roman" w:hAnsi="Times New Roman" w:cs="Times New Roman"/>
          <w:sz w:val="24"/>
          <w:szCs w:val="24"/>
        </w:rPr>
        <w:t>8:00</w:t>
      </w:r>
      <w:r w:rsidR="00F87E0B" w:rsidRPr="00D3619E">
        <w:rPr>
          <w:rFonts w:ascii="Times New Roman" w:hAnsi="Times New Roman" w:cs="Times New Roman"/>
          <w:sz w:val="24"/>
          <w:szCs w:val="24"/>
        </w:rPr>
        <w:t xml:space="preserve"> v nejbližším pracovním dni</w:t>
      </w:r>
      <w:r w:rsidR="00F87E0B">
        <w:rPr>
          <w:rFonts w:ascii="Times New Roman" w:hAnsi="Times New Roman" w:cs="Times New Roman"/>
          <w:sz w:val="24"/>
          <w:szCs w:val="24"/>
        </w:rPr>
        <w:t>.</w:t>
      </w:r>
    </w:p>
    <w:p w14:paraId="3CB9A63A" w14:textId="3FDFDBAC" w:rsidR="00F35B21" w:rsidRPr="00CE17DD" w:rsidRDefault="003C347B" w:rsidP="003C4B7E">
      <w:pPr>
        <w:pStyle w:val="Odstavecseseznamem"/>
        <w:numPr>
          <w:ilvl w:val="0"/>
          <w:numId w:val="5"/>
        </w:numPr>
        <w:spacing w:before="240"/>
        <w:ind w:right="-4654"/>
        <w:contextualSpacing w:val="0"/>
        <w:rPr>
          <w:rFonts w:ascii="Times New Roman" w:hAnsi="Times New Roman" w:cs="Times New Roman"/>
          <w:sz w:val="24"/>
          <w:szCs w:val="24"/>
        </w:rPr>
      </w:pPr>
      <w:r w:rsidRPr="00934C97">
        <w:rPr>
          <w:rFonts w:ascii="Times New Roman" w:hAnsi="Times New Roman" w:cs="Times New Roman"/>
          <w:b/>
          <w:sz w:val="24"/>
          <w:szCs w:val="24"/>
        </w:rPr>
        <w:t>Garantované reakční doby</w:t>
      </w:r>
      <w:r w:rsidR="00F87E0B">
        <w:rPr>
          <w:rFonts w:ascii="Times New Roman" w:hAnsi="Times New Roman" w:cs="Times New Roman"/>
          <w:b/>
          <w:sz w:val="24"/>
          <w:szCs w:val="24"/>
        </w:rPr>
        <w:t>:</w:t>
      </w:r>
      <w:r w:rsidRPr="00934C97">
        <w:rPr>
          <w:rFonts w:ascii="Times New Roman" w:hAnsi="Times New Roman" w:cs="Times New Roman"/>
          <w:b/>
          <w:sz w:val="24"/>
          <w:szCs w:val="24"/>
        </w:rPr>
        <w:br/>
      </w:r>
      <w:r w:rsidRPr="00934C97">
        <w:rPr>
          <w:rFonts w:ascii="Times New Roman" w:hAnsi="Times New Roman" w:cs="Times New Roman"/>
          <w:sz w:val="24"/>
          <w:szCs w:val="24"/>
        </w:rPr>
        <w:t>Dodavatel je povinen nastoupit k odstranění nahlášené vady bez zbytečného odkladu, nejpozději však do níže uvedené doby</w:t>
      </w:r>
      <w:r>
        <w:rPr>
          <w:rFonts w:ascii="Times New Roman" w:hAnsi="Times New Roman" w:cs="Times New Roman"/>
          <w:sz w:val="24"/>
          <w:szCs w:val="24"/>
        </w:rPr>
        <w:t xml:space="preserve"> </w:t>
      </w:r>
      <w:r w:rsidRPr="00934C97">
        <w:rPr>
          <w:rFonts w:ascii="Times New Roman" w:hAnsi="Times New Roman" w:cs="Times New Roman"/>
          <w:sz w:val="24"/>
          <w:szCs w:val="24"/>
        </w:rPr>
        <w:t>od okamžiku nahlášení</w:t>
      </w:r>
      <w:r>
        <w:rPr>
          <w:rFonts w:ascii="Times New Roman" w:hAnsi="Times New Roman" w:cs="Times New Roman"/>
          <w:sz w:val="24"/>
          <w:szCs w:val="24"/>
        </w:rPr>
        <w:t>.</w:t>
      </w:r>
      <w:r w:rsidRPr="00934C97">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sz w:val="24"/>
          <w:szCs w:val="24"/>
        </w:rPr>
        <w:lastRenderedPageBreak/>
        <w:t xml:space="preserve">Časem zahájení servisní činnosti je čas </w:t>
      </w:r>
      <w:r w:rsidR="003C4B7E">
        <w:rPr>
          <w:rFonts w:ascii="Times New Roman" w:hAnsi="Times New Roman" w:cs="Times New Roman"/>
          <w:sz w:val="24"/>
          <w:szCs w:val="24"/>
        </w:rPr>
        <w:t>přihlášení pracovníka dodavatele do</w:t>
      </w:r>
      <w:r>
        <w:rPr>
          <w:rFonts w:ascii="Times New Roman" w:hAnsi="Times New Roman" w:cs="Times New Roman"/>
          <w:sz w:val="24"/>
          <w:szCs w:val="24"/>
        </w:rPr>
        <w:t xml:space="preserve"> vzdáleného přístupu (VPN), případně příchod pracovníka dodavatele na místo objednatele.</w:t>
      </w:r>
      <w:r w:rsidRPr="00934C97">
        <w:rPr>
          <w:rFonts w:ascii="Times New Roman" w:hAnsi="Times New Roman" w:cs="Times New Roman"/>
          <w:sz w:val="24"/>
          <w:szCs w:val="24"/>
        </w:rPr>
        <w:br/>
      </w:r>
    </w:p>
    <w:tbl>
      <w:tblPr>
        <w:tblStyle w:val="Mkatabulky"/>
        <w:tblW w:w="8206" w:type="dxa"/>
        <w:tblInd w:w="720" w:type="dxa"/>
        <w:tblLook w:val="04A0" w:firstRow="1" w:lastRow="0" w:firstColumn="1" w:lastColumn="0" w:noHBand="0" w:noVBand="1"/>
      </w:tblPr>
      <w:tblGrid>
        <w:gridCol w:w="1685"/>
        <w:gridCol w:w="1276"/>
        <w:gridCol w:w="1276"/>
        <w:gridCol w:w="1842"/>
        <w:gridCol w:w="2127"/>
      </w:tblGrid>
      <w:tr w:rsidR="00425ECE" w:rsidRPr="00934C97" w14:paraId="67637E3A" w14:textId="77777777" w:rsidTr="00425ECE">
        <w:tc>
          <w:tcPr>
            <w:tcW w:w="1685" w:type="dxa"/>
            <w:shd w:val="clear" w:color="auto" w:fill="92D050"/>
          </w:tcPr>
          <w:p w14:paraId="56E10B2D" w14:textId="6A945CB1" w:rsidR="00425ECE" w:rsidRPr="003C4B7E" w:rsidRDefault="00F35B21" w:rsidP="00826966">
            <w:pPr>
              <w:spacing w:after="0"/>
              <w:ind w:right="-4654"/>
              <w:rPr>
                <w:rFonts w:ascii="Times New Roman" w:hAnsi="Times New Roman" w:cs="Times New Roman"/>
                <w:b/>
                <w:sz w:val="20"/>
                <w:szCs w:val="20"/>
              </w:rPr>
            </w:pPr>
            <w:r w:rsidRPr="003C4B7E">
              <w:rPr>
                <w:rFonts w:ascii="Times New Roman" w:hAnsi="Times New Roman" w:cs="Times New Roman"/>
                <w:b/>
                <w:sz w:val="20"/>
                <w:szCs w:val="20"/>
              </w:rPr>
              <w:t>Kategorie</w:t>
            </w:r>
          </w:p>
          <w:p w14:paraId="710141A5" w14:textId="3FCA81C4" w:rsidR="00F35B21" w:rsidRPr="003C4B7E" w:rsidRDefault="00F35B21" w:rsidP="00826966">
            <w:pPr>
              <w:spacing w:after="0"/>
              <w:ind w:right="-4654"/>
              <w:rPr>
                <w:rFonts w:ascii="Times New Roman" w:hAnsi="Times New Roman" w:cs="Times New Roman"/>
                <w:b/>
                <w:sz w:val="20"/>
                <w:szCs w:val="20"/>
              </w:rPr>
            </w:pPr>
            <w:r w:rsidRPr="003C4B7E">
              <w:rPr>
                <w:rFonts w:ascii="Times New Roman" w:hAnsi="Times New Roman" w:cs="Times New Roman"/>
                <w:b/>
                <w:sz w:val="20"/>
                <w:szCs w:val="20"/>
              </w:rPr>
              <w:t>události</w:t>
            </w:r>
          </w:p>
        </w:tc>
        <w:tc>
          <w:tcPr>
            <w:tcW w:w="1276" w:type="dxa"/>
            <w:shd w:val="clear" w:color="auto" w:fill="92D050"/>
          </w:tcPr>
          <w:p w14:paraId="78504CD0" w14:textId="58B4E83D" w:rsidR="00425ECE" w:rsidRPr="003C4B7E" w:rsidRDefault="00F35B21" w:rsidP="00826966">
            <w:pPr>
              <w:spacing w:after="0"/>
              <w:ind w:right="-4654"/>
              <w:rPr>
                <w:rFonts w:ascii="Times New Roman" w:hAnsi="Times New Roman" w:cs="Times New Roman"/>
                <w:b/>
                <w:sz w:val="20"/>
                <w:szCs w:val="20"/>
              </w:rPr>
            </w:pPr>
            <w:r w:rsidRPr="003C4B7E">
              <w:rPr>
                <w:rFonts w:ascii="Times New Roman" w:hAnsi="Times New Roman" w:cs="Times New Roman"/>
                <w:b/>
                <w:sz w:val="20"/>
                <w:szCs w:val="20"/>
              </w:rPr>
              <w:t>Zahájení</w:t>
            </w:r>
          </w:p>
          <w:p w14:paraId="2AF7D516" w14:textId="2F3E4241" w:rsidR="00425ECE" w:rsidRPr="003C4B7E" w:rsidRDefault="00F35B21" w:rsidP="00826966">
            <w:pPr>
              <w:spacing w:after="0"/>
              <w:ind w:right="-4654"/>
              <w:rPr>
                <w:rFonts w:ascii="Times New Roman" w:hAnsi="Times New Roman" w:cs="Times New Roman"/>
                <w:b/>
                <w:sz w:val="20"/>
                <w:szCs w:val="20"/>
              </w:rPr>
            </w:pPr>
            <w:r w:rsidRPr="003C4B7E">
              <w:rPr>
                <w:rFonts w:ascii="Times New Roman" w:hAnsi="Times New Roman" w:cs="Times New Roman"/>
                <w:b/>
                <w:sz w:val="20"/>
                <w:szCs w:val="20"/>
              </w:rPr>
              <w:t>činnosti</w:t>
            </w:r>
          </w:p>
          <w:p w14:paraId="5840527F" w14:textId="56558C65" w:rsidR="00F35B21" w:rsidRPr="003C4B7E" w:rsidRDefault="00F35B21" w:rsidP="00826966">
            <w:pPr>
              <w:spacing w:after="0"/>
              <w:ind w:right="-4654"/>
              <w:rPr>
                <w:rFonts w:ascii="Times New Roman" w:hAnsi="Times New Roman" w:cs="Times New Roman"/>
                <w:b/>
                <w:sz w:val="20"/>
                <w:szCs w:val="20"/>
              </w:rPr>
            </w:pPr>
            <w:r w:rsidRPr="003C4B7E">
              <w:rPr>
                <w:rFonts w:ascii="Times New Roman" w:hAnsi="Times New Roman" w:cs="Times New Roman"/>
                <w:b/>
                <w:sz w:val="20"/>
                <w:szCs w:val="20"/>
              </w:rPr>
              <w:t>vzdáleně</w:t>
            </w:r>
          </w:p>
        </w:tc>
        <w:tc>
          <w:tcPr>
            <w:tcW w:w="1276" w:type="dxa"/>
            <w:shd w:val="clear" w:color="auto" w:fill="92D050"/>
          </w:tcPr>
          <w:p w14:paraId="39BC37F8" w14:textId="02808624" w:rsidR="00425ECE" w:rsidRPr="003C4B7E" w:rsidRDefault="00F35B21" w:rsidP="00826966">
            <w:pPr>
              <w:spacing w:after="0"/>
              <w:ind w:right="-4654"/>
              <w:rPr>
                <w:rFonts w:ascii="Times New Roman" w:hAnsi="Times New Roman" w:cs="Times New Roman"/>
                <w:b/>
                <w:sz w:val="20"/>
                <w:szCs w:val="20"/>
              </w:rPr>
            </w:pPr>
            <w:r w:rsidRPr="003C4B7E">
              <w:rPr>
                <w:rFonts w:ascii="Times New Roman" w:hAnsi="Times New Roman" w:cs="Times New Roman"/>
                <w:b/>
                <w:sz w:val="20"/>
                <w:szCs w:val="20"/>
              </w:rPr>
              <w:t>Zahájení</w:t>
            </w:r>
          </w:p>
          <w:p w14:paraId="1EFCD04E" w14:textId="17A6D458" w:rsidR="00425ECE" w:rsidRPr="003C4B7E" w:rsidRDefault="00F35B21" w:rsidP="00826966">
            <w:pPr>
              <w:spacing w:after="0"/>
              <w:ind w:right="-4654"/>
              <w:rPr>
                <w:rFonts w:ascii="Times New Roman" w:hAnsi="Times New Roman" w:cs="Times New Roman"/>
                <w:b/>
                <w:sz w:val="20"/>
                <w:szCs w:val="20"/>
              </w:rPr>
            </w:pPr>
            <w:r w:rsidRPr="003C4B7E">
              <w:rPr>
                <w:rFonts w:ascii="Times New Roman" w:hAnsi="Times New Roman" w:cs="Times New Roman"/>
                <w:b/>
                <w:sz w:val="20"/>
                <w:szCs w:val="20"/>
              </w:rPr>
              <w:t>činnosti</w:t>
            </w:r>
          </w:p>
          <w:p w14:paraId="36A9C035" w14:textId="586B1476" w:rsidR="00F35B21" w:rsidRPr="003C4B7E" w:rsidRDefault="00F35B21" w:rsidP="00826966">
            <w:pPr>
              <w:spacing w:after="0"/>
              <w:ind w:right="-4654"/>
              <w:rPr>
                <w:rFonts w:ascii="Times New Roman" w:hAnsi="Times New Roman" w:cs="Times New Roman"/>
                <w:b/>
                <w:sz w:val="20"/>
                <w:szCs w:val="20"/>
              </w:rPr>
            </w:pPr>
            <w:r w:rsidRPr="003C4B7E">
              <w:rPr>
                <w:rFonts w:ascii="Times New Roman" w:hAnsi="Times New Roman" w:cs="Times New Roman"/>
                <w:b/>
                <w:sz w:val="20"/>
                <w:szCs w:val="20"/>
              </w:rPr>
              <w:t>na místě</w:t>
            </w:r>
          </w:p>
        </w:tc>
        <w:tc>
          <w:tcPr>
            <w:tcW w:w="1842" w:type="dxa"/>
            <w:shd w:val="clear" w:color="auto" w:fill="92D050"/>
          </w:tcPr>
          <w:p w14:paraId="1D707D2B" w14:textId="762CEF76" w:rsidR="00826966" w:rsidRDefault="00826966" w:rsidP="00826966">
            <w:pPr>
              <w:spacing w:after="0"/>
              <w:ind w:right="-4654"/>
              <w:rPr>
                <w:rFonts w:ascii="Times New Roman" w:hAnsi="Times New Roman" w:cs="Times New Roman"/>
                <w:b/>
                <w:sz w:val="20"/>
                <w:szCs w:val="20"/>
              </w:rPr>
            </w:pPr>
            <w:r w:rsidRPr="00826966">
              <w:rPr>
                <w:rFonts w:ascii="Times New Roman" w:hAnsi="Times New Roman" w:cs="Times New Roman"/>
                <w:b/>
                <w:sz w:val="20"/>
                <w:szCs w:val="20"/>
              </w:rPr>
              <w:t>Požadovaná doba</w:t>
            </w:r>
          </w:p>
          <w:p w14:paraId="0D99C250" w14:textId="34EB7B41" w:rsidR="00826966" w:rsidRDefault="00826966" w:rsidP="00826966">
            <w:pPr>
              <w:spacing w:after="0"/>
              <w:ind w:right="-4654"/>
              <w:rPr>
                <w:rFonts w:ascii="Times New Roman" w:hAnsi="Times New Roman" w:cs="Times New Roman"/>
                <w:b/>
                <w:sz w:val="20"/>
                <w:szCs w:val="20"/>
              </w:rPr>
            </w:pPr>
            <w:r w:rsidRPr="00826966">
              <w:rPr>
                <w:rFonts w:ascii="Times New Roman" w:hAnsi="Times New Roman" w:cs="Times New Roman"/>
                <w:b/>
                <w:sz w:val="20"/>
                <w:szCs w:val="20"/>
              </w:rPr>
              <w:t>vyřešení od</w:t>
            </w:r>
          </w:p>
          <w:p w14:paraId="204008AC" w14:textId="197DE3D3" w:rsidR="00F35B21" w:rsidRDefault="00826966" w:rsidP="00826966">
            <w:pPr>
              <w:spacing w:after="0"/>
              <w:ind w:right="-4654"/>
              <w:rPr>
                <w:rFonts w:ascii="Times New Roman" w:hAnsi="Times New Roman" w:cs="Times New Roman"/>
                <w:b/>
                <w:sz w:val="20"/>
                <w:szCs w:val="20"/>
              </w:rPr>
            </w:pPr>
            <w:r w:rsidRPr="00826966">
              <w:rPr>
                <w:rFonts w:ascii="Times New Roman" w:hAnsi="Times New Roman" w:cs="Times New Roman"/>
                <w:b/>
                <w:sz w:val="20"/>
                <w:szCs w:val="20"/>
              </w:rPr>
              <w:t>zahájení řešení</w:t>
            </w:r>
          </w:p>
          <w:p w14:paraId="293F8493" w14:textId="4CA63B5C" w:rsidR="00826966" w:rsidRPr="003C4B7E" w:rsidRDefault="00826966" w:rsidP="00826966">
            <w:pPr>
              <w:spacing w:after="0"/>
              <w:ind w:right="-4654"/>
              <w:rPr>
                <w:rFonts w:ascii="Times New Roman" w:hAnsi="Times New Roman" w:cs="Times New Roman"/>
                <w:b/>
                <w:sz w:val="20"/>
                <w:szCs w:val="20"/>
              </w:rPr>
            </w:pPr>
          </w:p>
        </w:tc>
        <w:tc>
          <w:tcPr>
            <w:tcW w:w="2127" w:type="dxa"/>
            <w:shd w:val="clear" w:color="auto" w:fill="92D050"/>
          </w:tcPr>
          <w:p w14:paraId="4B8377F6" w14:textId="48E429FB" w:rsidR="00425ECE" w:rsidRPr="003C4B7E" w:rsidRDefault="00F35B21" w:rsidP="00826966">
            <w:pPr>
              <w:spacing w:after="0"/>
              <w:ind w:right="-4654"/>
              <w:rPr>
                <w:rFonts w:ascii="Times New Roman" w:hAnsi="Times New Roman" w:cs="Times New Roman"/>
                <w:b/>
                <w:sz w:val="20"/>
                <w:szCs w:val="20"/>
              </w:rPr>
            </w:pPr>
            <w:r w:rsidRPr="003C4B7E">
              <w:rPr>
                <w:rFonts w:ascii="Times New Roman" w:hAnsi="Times New Roman" w:cs="Times New Roman"/>
                <w:b/>
                <w:sz w:val="20"/>
                <w:szCs w:val="20"/>
              </w:rPr>
              <w:t>Doba vyřešení</w:t>
            </w:r>
          </w:p>
          <w:p w14:paraId="04CDD4A5" w14:textId="07AB23A7" w:rsidR="00F35B21" w:rsidRPr="003C4B7E" w:rsidRDefault="00F35B21" w:rsidP="00826966">
            <w:pPr>
              <w:spacing w:after="0"/>
              <w:ind w:right="-4654"/>
              <w:rPr>
                <w:rFonts w:ascii="Times New Roman" w:hAnsi="Times New Roman" w:cs="Times New Roman"/>
                <w:b/>
                <w:sz w:val="20"/>
                <w:szCs w:val="20"/>
              </w:rPr>
            </w:pPr>
            <w:r w:rsidRPr="003C4B7E">
              <w:rPr>
                <w:rFonts w:ascii="Times New Roman" w:hAnsi="Times New Roman" w:cs="Times New Roman"/>
                <w:b/>
                <w:sz w:val="20"/>
                <w:szCs w:val="20"/>
              </w:rPr>
              <w:t>události na místě</w:t>
            </w:r>
          </w:p>
        </w:tc>
      </w:tr>
      <w:tr w:rsidR="00425ECE" w:rsidRPr="00705A3F" w14:paraId="7823661B" w14:textId="77777777" w:rsidTr="00425ECE">
        <w:tc>
          <w:tcPr>
            <w:tcW w:w="1685" w:type="dxa"/>
          </w:tcPr>
          <w:p w14:paraId="6EEE716D" w14:textId="77777777" w:rsidR="00F35B21" w:rsidRPr="003C4B7E" w:rsidRDefault="00F35B21" w:rsidP="00425ECE">
            <w:pPr>
              <w:spacing w:after="0"/>
              <w:ind w:right="-4654"/>
              <w:rPr>
                <w:rFonts w:ascii="Times New Roman" w:hAnsi="Times New Roman" w:cs="Times New Roman"/>
                <w:b/>
                <w:sz w:val="20"/>
                <w:szCs w:val="20"/>
              </w:rPr>
            </w:pPr>
            <w:r w:rsidRPr="003C4B7E">
              <w:rPr>
                <w:rFonts w:ascii="Times New Roman" w:hAnsi="Times New Roman" w:cs="Times New Roman"/>
                <w:b/>
                <w:sz w:val="20"/>
                <w:szCs w:val="20"/>
              </w:rPr>
              <w:t>A. Havárie</w:t>
            </w:r>
          </w:p>
        </w:tc>
        <w:tc>
          <w:tcPr>
            <w:tcW w:w="1276" w:type="dxa"/>
          </w:tcPr>
          <w:p w14:paraId="4C825430" w14:textId="0792DAF4" w:rsidR="00F35B21" w:rsidRPr="003C4B7E" w:rsidRDefault="00E65221" w:rsidP="00425ECE">
            <w:pPr>
              <w:spacing w:after="0"/>
              <w:ind w:right="-4654"/>
              <w:rPr>
                <w:rFonts w:ascii="Times New Roman" w:hAnsi="Times New Roman" w:cs="Times New Roman"/>
                <w:sz w:val="20"/>
                <w:szCs w:val="20"/>
              </w:rPr>
            </w:pPr>
            <w:r>
              <w:rPr>
                <w:rFonts w:ascii="Times New Roman" w:hAnsi="Times New Roman" w:cs="Times New Roman"/>
                <w:sz w:val="20"/>
                <w:szCs w:val="20"/>
              </w:rPr>
              <w:t>4</w:t>
            </w:r>
            <w:r w:rsidR="00F35B21" w:rsidRPr="003C4B7E">
              <w:rPr>
                <w:rFonts w:ascii="Times New Roman" w:hAnsi="Times New Roman" w:cs="Times New Roman"/>
                <w:sz w:val="20"/>
                <w:szCs w:val="20"/>
              </w:rPr>
              <w:t xml:space="preserve"> hod.</w:t>
            </w:r>
          </w:p>
        </w:tc>
        <w:tc>
          <w:tcPr>
            <w:tcW w:w="1276" w:type="dxa"/>
          </w:tcPr>
          <w:p w14:paraId="3EE49D5D" w14:textId="6E365E31" w:rsidR="00F35B21" w:rsidRPr="003C4B7E" w:rsidRDefault="0061799F" w:rsidP="00425ECE">
            <w:pPr>
              <w:spacing w:after="0"/>
              <w:ind w:right="-4654"/>
              <w:rPr>
                <w:rFonts w:ascii="Times New Roman" w:hAnsi="Times New Roman" w:cs="Times New Roman"/>
                <w:sz w:val="20"/>
                <w:szCs w:val="20"/>
              </w:rPr>
            </w:pPr>
            <w:r>
              <w:rPr>
                <w:rFonts w:ascii="Times New Roman" w:hAnsi="Times New Roman" w:cs="Times New Roman"/>
                <w:sz w:val="20"/>
                <w:szCs w:val="20"/>
              </w:rPr>
              <w:t>NBD</w:t>
            </w:r>
          </w:p>
        </w:tc>
        <w:tc>
          <w:tcPr>
            <w:tcW w:w="1842" w:type="dxa"/>
          </w:tcPr>
          <w:p w14:paraId="6375D026" w14:textId="4AE1F327" w:rsidR="00F35B21" w:rsidRPr="003C4B7E" w:rsidRDefault="00847C91" w:rsidP="00425ECE">
            <w:pPr>
              <w:spacing w:after="0"/>
              <w:ind w:right="-4654"/>
              <w:rPr>
                <w:rFonts w:ascii="Times New Roman" w:hAnsi="Times New Roman" w:cs="Times New Roman"/>
                <w:sz w:val="20"/>
                <w:szCs w:val="20"/>
              </w:rPr>
            </w:pPr>
            <w:r>
              <w:rPr>
                <w:rFonts w:ascii="Times New Roman" w:hAnsi="Times New Roman" w:cs="Times New Roman"/>
                <w:sz w:val="20"/>
                <w:szCs w:val="20"/>
              </w:rPr>
              <w:t>7 BD</w:t>
            </w:r>
          </w:p>
        </w:tc>
        <w:tc>
          <w:tcPr>
            <w:tcW w:w="2127" w:type="dxa"/>
          </w:tcPr>
          <w:p w14:paraId="39BF3A11" w14:textId="1034CBA2" w:rsidR="00F35B21" w:rsidRPr="003C4B7E" w:rsidRDefault="00847C91" w:rsidP="00425ECE">
            <w:pPr>
              <w:spacing w:after="0"/>
              <w:ind w:right="-4654"/>
              <w:rPr>
                <w:rFonts w:ascii="Times New Roman" w:hAnsi="Times New Roman" w:cs="Times New Roman"/>
                <w:sz w:val="20"/>
                <w:szCs w:val="20"/>
              </w:rPr>
            </w:pPr>
            <w:r>
              <w:rPr>
                <w:rFonts w:ascii="Times New Roman" w:hAnsi="Times New Roman" w:cs="Times New Roman"/>
                <w:sz w:val="20"/>
                <w:szCs w:val="20"/>
              </w:rPr>
              <w:t>7 BD</w:t>
            </w:r>
          </w:p>
        </w:tc>
      </w:tr>
      <w:tr w:rsidR="00425ECE" w:rsidRPr="00705A3F" w14:paraId="797A5084" w14:textId="77777777" w:rsidTr="00425ECE">
        <w:tc>
          <w:tcPr>
            <w:tcW w:w="1685" w:type="dxa"/>
          </w:tcPr>
          <w:p w14:paraId="0111020A" w14:textId="77777777" w:rsidR="00F35B21" w:rsidRPr="003C4B7E" w:rsidRDefault="00F35B21" w:rsidP="00425ECE">
            <w:pPr>
              <w:spacing w:after="0"/>
              <w:ind w:right="-4654"/>
              <w:rPr>
                <w:rFonts w:ascii="Times New Roman" w:hAnsi="Times New Roman" w:cs="Times New Roman"/>
                <w:b/>
                <w:sz w:val="20"/>
                <w:szCs w:val="20"/>
              </w:rPr>
            </w:pPr>
            <w:r w:rsidRPr="003C4B7E">
              <w:rPr>
                <w:rFonts w:ascii="Times New Roman" w:hAnsi="Times New Roman" w:cs="Times New Roman"/>
                <w:b/>
                <w:sz w:val="20"/>
                <w:szCs w:val="20"/>
              </w:rPr>
              <w:t>B. Porucha</w:t>
            </w:r>
          </w:p>
        </w:tc>
        <w:tc>
          <w:tcPr>
            <w:tcW w:w="1276" w:type="dxa"/>
          </w:tcPr>
          <w:p w14:paraId="0487E03A" w14:textId="5E0C6596" w:rsidR="00F35B21" w:rsidRPr="003C4B7E" w:rsidRDefault="00B80EA3" w:rsidP="00425ECE">
            <w:pPr>
              <w:spacing w:after="0"/>
              <w:ind w:right="-4654"/>
              <w:rPr>
                <w:rFonts w:ascii="Times New Roman" w:hAnsi="Times New Roman" w:cs="Times New Roman"/>
                <w:sz w:val="20"/>
                <w:szCs w:val="20"/>
              </w:rPr>
            </w:pPr>
            <w:r>
              <w:rPr>
                <w:rFonts w:ascii="Times New Roman" w:hAnsi="Times New Roman" w:cs="Times New Roman"/>
                <w:sz w:val="20"/>
                <w:szCs w:val="20"/>
              </w:rPr>
              <w:t>NBD</w:t>
            </w:r>
          </w:p>
        </w:tc>
        <w:tc>
          <w:tcPr>
            <w:tcW w:w="1276" w:type="dxa"/>
          </w:tcPr>
          <w:p w14:paraId="6BB1B316" w14:textId="298DFE0B" w:rsidR="00F35B21" w:rsidRPr="003C4B7E" w:rsidRDefault="00826966" w:rsidP="00425ECE">
            <w:pPr>
              <w:spacing w:after="0"/>
              <w:ind w:right="-4654"/>
              <w:rPr>
                <w:rFonts w:ascii="Times New Roman" w:hAnsi="Times New Roman" w:cs="Times New Roman"/>
                <w:sz w:val="20"/>
                <w:szCs w:val="20"/>
              </w:rPr>
            </w:pPr>
            <w:r>
              <w:rPr>
                <w:rFonts w:ascii="Times New Roman" w:hAnsi="Times New Roman" w:cs="Times New Roman"/>
                <w:sz w:val="20"/>
                <w:szCs w:val="20"/>
              </w:rPr>
              <w:t>2.NBD</w:t>
            </w:r>
          </w:p>
        </w:tc>
        <w:tc>
          <w:tcPr>
            <w:tcW w:w="1842" w:type="dxa"/>
          </w:tcPr>
          <w:p w14:paraId="1B304A2A" w14:textId="55DA3448" w:rsidR="00F35B21" w:rsidRPr="003C4B7E" w:rsidRDefault="00847C91" w:rsidP="00425ECE">
            <w:pPr>
              <w:spacing w:after="0"/>
              <w:ind w:right="-4654"/>
              <w:rPr>
                <w:rFonts w:ascii="Times New Roman" w:hAnsi="Times New Roman" w:cs="Times New Roman"/>
                <w:sz w:val="20"/>
                <w:szCs w:val="20"/>
              </w:rPr>
            </w:pPr>
            <w:r>
              <w:rPr>
                <w:rFonts w:ascii="Times New Roman" w:hAnsi="Times New Roman" w:cs="Times New Roman"/>
                <w:sz w:val="20"/>
                <w:szCs w:val="20"/>
              </w:rPr>
              <w:t>7 BD</w:t>
            </w:r>
          </w:p>
        </w:tc>
        <w:tc>
          <w:tcPr>
            <w:tcW w:w="2127" w:type="dxa"/>
          </w:tcPr>
          <w:p w14:paraId="2699E887" w14:textId="3BEDB600" w:rsidR="00F35B21" w:rsidRPr="003C4B7E" w:rsidRDefault="00847C91" w:rsidP="00425ECE">
            <w:pPr>
              <w:spacing w:after="0"/>
              <w:ind w:right="-4654"/>
              <w:rPr>
                <w:rFonts w:ascii="Times New Roman" w:hAnsi="Times New Roman" w:cs="Times New Roman"/>
                <w:sz w:val="20"/>
                <w:szCs w:val="20"/>
              </w:rPr>
            </w:pPr>
            <w:r>
              <w:rPr>
                <w:rFonts w:ascii="Times New Roman" w:hAnsi="Times New Roman" w:cs="Times New Roman"/>
                <w:sz w:val="20"/>
                <w:szCs w:val="20"/>
              </w:rPr>
              <w:t>7 BD</w:t>
            </w:r>
          </w:p>
        </w:tc>
      </w:tr>
      <w:tr w:rsidR="00425ECE" w:rsidRPr="00705A3F" w14:paraId="7FE8B859" w14:textId="77777777" w:rsidTr="00425ECE">
        <w:tc>
          <w:tcPr>
            <w:tcW w:w="1685" w:type="dxa"/>
          </w:tcPr>
          <w:p w14:paraId="646FD11C" w14:textId="77777777" w:rsidR="00F35B21" w:rsidRPr="003C4B7E" w:rsidRDefault="00F35B21" w:rsidP="00425ECE">
            <w:pPr>
              <w:spacing w:after="0"/>
              <w:ind w:right="-4654"/>
              <w:rPr>
                <w:rFonts w:ascii="Times New Roman" w:hAnsi="Times New Roman" w:cs="Times New Roman"/>
                <w:b/>
                <w:sz w:val="20"/>
                <w:szCs w:val="20"/>
              </w:rPr>
            </w:pPr>
            <w:r w:rsidRPr="003C4B7E">
              <w:rPr>
                <w:rFonts w:ascii="Times New Roman" w:hAnsi="Times New Roman" w:cs="Times New Roman"/>
                <w:b/>
                <w:sz w:val="20"/>
                <w:szCs w:val="20"/>
              </w:rPr>
              <w:t>C. Vada</w:t>
            </w:r>
          </w:p>
        </w:tc>
        <w:tc>
          <w:tcPr>
            <w:tcW w:w="1276" w:type="dxa"/>
          </w:tcPr>
          <w:p w14:paraId="30B61470" w14:textId="77777777" w:rsidR="00F35B21" w:rsidRPr="003C4B7E" w:rsidRDefault="00F35B21" w:rsidP="00425ECE">
            <w:pPr>
              <w:spacing w:after="0"/>
              <w:ind w:right="-4654"/>
              <w:rPr>
                <w:rFonts w:ascii="Times New Roman" w:hAnsi="Times New Roman" w:cs="Times New Roman"/>
                <w:sz w:val="20"/>
                <w:szCs w:val="20"/>
              </w:rPr>
            </w:pPr>
            <w:r w:rsidRPr="003C4B7E">
              <w:rPr>
                <w:rFonts w:ascii="Times New Roman" w:hAnsi="Times New Roman" w:cs="Times New Roman"/>
                <w:sz w:val="20"/>
                <w:szCs w:val="20"/>
              </w:rPr>
              <w:t>Dle dohody</w:t>
            </w:r>
          </w:p>
        </w:tc>
        <w:tc>
          <w:tcPr>
            <w:tcW w:w="1276" w:type="dxa"/>
          </w:tcPr>
          <w:p w14:paraId="543ACA6D" w14:textId="77777777" w:rsidR="00F35B21" w:rsidRPr="003C4B7E" w:rsidRDefault="00F35B21" w:rsidP="00425ECE">
            <w:pPr>
              <w:spacing w:after="0"/>
              <w:ind w:right="-4654"/>
              <w:rPr>
                <w:rFonts w:ascii="Times New Roman" w:hAnsi="Times New Roman" w:cs="Times New Roman"/>
                <w:sz w:val="20"/>
                <w:szCs w:val="20"/>
              </w:rPr>
            </w:pPr>
            <w:r w:rsidRPr="003C4B7E">
              <w:rPr>
                <w:rFonts w:ascii="Times New Roman" w:hAnsi="Times New Roman" w:cs="Times New Roman"/>
                <w:sz w:val="20"/>
                <w:szCs w:val="20"/>
              </w:rPr>
              <w:t>Dle dohody</w:t>
            </w:r>
          </w:p>
        </w:tc>
        <w:tc>
          <w:tcPr>
            <w:tcW w:w="1842" w:type="dxa"/>
          </w:tcPr>
          <w:p w14:paraId="6E74AB36" w14:textId="77777777" w:rsidR="00F35B21" w:rsidRPr="003C4B7E" w:rsidRDefault="00F35B21" w:rsidP="00425ECE">
            <w:pPr>
              <w:spacing w:after="0"/>
              <w:ind w:right="-4654"/>
              <w:rPr>
                <w:rFonts w:ascii="Times New Roman" w:hAnsi="Times New Roman" w:cs="Times New Roman"/>
                <w:sz w:val="20"/>
                <w:szCs w:val="20"/>
              </w:rPr>
            </w:pPr>
            <w:r w:rsidRPr="003C4B7E">
              <w:rPr>
                <w:rFonts w:ascii="Times New Roman" w:hAnsi="Times New Roman" w:cs="Times New Roman"/>
                <w:sz w:val="20"/>
                <w:szCs w:val="20"/>
              </w:rPr>
              <w:t>Dle dohody</w:t>
            </w:r>
          </w:p>
        </w:tc>
        <w:tc>
          <w:tcPr>
            <w:tcW w:w="2127" w:type="dxa"/>
          </w:tcPr>
          <w:p w14:paraId="0CD91AE0" w14:textId="77777777" w:rsidR="00F35B21" w:rsidRPr="003C4B7E" w:rsidRDefault="00F35B21" w:rsidP="00425ECE">
            <w:pPr>
              <w:spacing w:after="0"/>
              <w:ind w:right="-4654"/>
              <w:rPr>
                <w:rFonts w:ascii="Times New Roman" w:hAnsi="Times New Roman" w:cs="Times New Roman"/>
                <w:sz w:val="20"/>
                <w:szCs w:val="20"/>
              </w:rPr>
            </w:pPr>
            <w:r w:rsidRPr="003C4B7E">
              <w:rPr>
                <w:rFonts w:ascii="Times New Roman" w:hAnsi="Times New Roman" w:cs="Times New Roman"/>
                <w:sz w:val="20"/>
                <w:szCs w:val="20"/>
              </w:rPr>
              <w:t>Dle dohody</w:t>
            </w:r>
          </w:p>
        </w:tc>
      </w:tr>
    </w:tbl>
    <w:p w14:paraId="398E9140" w14:textId="4352D6FC" w:rsidR="00847C91" w:rsidRDefault="00B80EA3" w:rsidP="00425ECE">
      <w:pPr>
        <w:spacing w:before="240"/>
        <w:ind w:right="-4654"/>
        <w:jc w:val="both"/>
        <w:rPr>
          <w:rFonts w:ascii="Times New Roman" w:hAnsi="Times New Roman" w:cs="Times New Roman"/>
          <w:sz w:val="24"/>
          <w:szCs w:val="24"/>
        </w:rPr>
      </w:pPr>
      <w:r>
        <w:rPr>
          <w:rFonts w:ascii="Times New Roman" w:hAnsi="Times New Roman" w:cs="Times New Roman"/>
          <w:sz w:val="24"/>
          <w:szCs w:val="24"/>
        </w:rPr>
        <w:tab/>
      </w:r>
      <w:r w:rsidR="00847C91">
        <w:rPr>
          <w:rFonts w:ascii="Times New Roman" w:hAnsi="Times New Roman" w:cs="Times New Roman"/>
          <w:sz w:val="24"/>
          <w:szCs w:val="24"/>
        </w:rPr>
        <w:t xml:space="preserve">BD = business </w:t>
      </w:r>
      <w:proofErr w:type="spellStart"/>
      <w:r w:rsidR="00847C91">
        <w:rPr>
          <w:rFonts w:ascii="Times New Roman" w:hAnsi="Times New Roman" w:cs="Times New Roman"/>
          <w:sz w:val="24"/>
          <w:szCs w:val="24"/>
        </w:rPr>
        <w:t>day</w:t>
      </w:r>
      <w:proofErr w:type="spellEnd"/>
      <w:r w:rsidR="00847C91">
        <w:rPr>
          <w:rFonts w:ascii="Times New Roman" w:hAnsi="Times New Roman" w:cs="Times New Roman"/>
          <w:sz w:val="24"/>
          <w:szCs w:val="24"/>
        </w:rPr>
        <w:t xml:space="preserve"> (pracovní den)</w:t>
      </w:r>
    </w:p>
    <w:p w14:paraId="6BFD570B" w14:textId="6754C175" w:rsidR="00F35B21" w:rsidRPr="00425ECE" w:rsidRDefault="00B80EA3" w:rsidP="00847C91">
      <w:pPr>
        <w:spacing w:before="240"/>
        <w:ind w:left="708" w:right="-4654"/>
        <w:jc w:val="both"/>
        <w:rPr>
          <w:rFonts w:ascii="Times New Roman" w:hAnsi="Times New Roman" w:cs="Times New Roman"/>
          <w:sz w:val="24"/>
          <w:szCs w:val="24"/>
        </w:rPr>
      </w:pPr>
      <w:r>
        <w:rPr>
          <w:rFonts w:ascii="Times New Roman" w:hAnsi="Times New Roman" w:cs="Times New Roman"/>
          <w:sz w:val="24"/>
          <w:szCs w:val="24"/>
        </w:rPr>
        <w:t xml:space="preserve">NBD = </w:t>
      </w:r>
      <w:proofErr w:type="spellStart"/>
      <w:r>
        <w:rPr>
          <w:rFonts w:ascii="Times New Roman" w:hAnsi="Times New Roman" w:cs="Times New Roman"/>
          <w:sz w:val="24"/>
          <w:szCs w:val="24"/>
        </w:rPr>
        <w:t>next</w:t>
      </w:r>
      <w:proofErr w:type="spellEnd"/>
      <w:r>
        <w:rPr>
          <w:rFonts w:ascii="Times New Roman" w:hAnsi="Times New Roman" w:cs="Times New Roman"/>
          <w:sz w:val="24"/>
          <w:szCs w:val="24"/>
        </w:rPr>
        <w:t xml:space="preserve"> business </w:t>
      </w:r>
      <w:proofErr w:type="spellStart"/>
      <w:r>
        <w:rPr>
          <w:rFonts w:ascii="Times New Roman" w:hAnsi="Times New Roman" w:cs="Times New Roman"/>
          <w:sz w:val="24"/>
          <w:szCs w:val="24"/>
        </w:rPr>
        <w:t>day</w:t>
      </w:r>
      <w:proofErr w:type="spellEnd"/>
      <w:r>
        <w:rPr>
          <w:rFonts w:ascii="Times New Roman" w:hAnsi="Times New Roman" w:cs="Times New Roman"/>
          <w:sz w:val="24"/>
          <w:szCs w:val="24"/>
        </w:rPr>
        <w:t xml:space="preserve"> (následující pracovní den)</w:t>
      </w:r>
    </w:p>
    <w:p w14:paraId="6D2D5C30" w14:textId="11E1DE5C" w:rsidR="003C347B" w:rsidRDefault="003C347B" w:rsidP="00425ECE">
      <w:pPr>
        <w:pStyle w:val="Odstavecseseznamem"/>
        <w:numPr>
          <w:ilvl w:val="0"/>
          <w:numId w:val="5"/>
        </w:numPr>
        <w:spacing w:before="240"/>
        <w:ind w:right="-4654"/>
        <w:contextualSpacing w:val="0"/>
        <w:jc w:val="both"/>
        <w:rPr>
          <w:rFonts w:ascii="Times New Roman" w:hAnsi="Times New Roman" w:cs="Times New Roman"/>
          <w:sz w:val="24"/>
          <w:szCs w:val="24"/>
        </w:rPr>
      </w:pPr>
      <w:r w:rsidRPr="00320C9B">
        <w:rPr>
          <w:rFonts w:ascii="Times New Roman" w:hAnsi="Times New Roman" w:cs="Times New Roman"/>
          <w:sz w:val="24"/>
          <w:szCs w:val="24"/>
        </w:rPr>
        <w:t xml:space="preserve">V případě, že </w:t>
      </w:r>
      <w:r>
        <w:rPr>
          <w:rFonts w:ascii="Times New Roman" w:hAnsi="Times New Roman" w:cs="Times New Roman"/>
          <w:sz w:val="24"/>
          <w:szCs w:val="24"/>
        </w:rPr>
        <w:t xml:space="preserve">pracovník </w:t>
      </w:r>
      <w:r w:rsidRPr="00320C9B">
        <w:rPr>
          <w:rFonts w:ascii="Times New Roman" w:hAnsi="Times New Roman" w:cs="Times New Roman"/>
          <w:sz w:val="24"/>
          <w:szCs w:val="24"/>
        </w:rPr>
        <w:t>dodavatel</w:t>
      </w:r>
      <w:r>
        <w:rPr>
          <w:rFonts w:ascii="Times New Roman" w:hAnsi="Times New Roman" w:cs="Times New Roman"/>
          <w:sz w:val="24"/>
          <w:szCs w:val="24"/>
        </w:rPr>
        <w:t>e</w:t>
      </w:r>
      <w:r w:rsidRPr="00320C9B">
        <w:rPr>
          <w:rFonts w:ascii="Times New Roman" w:hAnsi="Times New Roman" w:cs="Times New Roman"/>
          <w:sz w:val="24"/>
          <w:szCs w:val="24"/>
        </w:rPr>
        <w:t xml:space="preserve"> nenastoupí k odstranění nahlášené vady ve lhůtě podle odstavce </w:t>
      </w:r>
      <w:r w:rsidR="007B45F5">
        <w:rPr>
          <w:rFonts w:ascii="Times New Roman" w:hAnsi="Times New Roman" w:cs="Times New Roman"/>
          <w:sz w:val="24"/>
          <w:szCs w:val="24"/>
        </w:rPr>
        <w:t>8</w:t>
      </w:r>
      <w:r w:rsidRPr="00320C9B">
        <w:rPr>
          <w:rFonts w:ascii="Times New Roman" w:hAnsi="Times New Roman" w:cs="Times New Roman"/>
          <w:sz w:val="24"/>
          <w:szCs w:val="24"/>
        </w:rPr>
        <w:t xml:space="preserve">. tohoto článku, je dodavatel povinen uhradit objednateli smluvní pokutu ve výši </w:t>
      </w:r>
      <w:r>
        <w:rPr>
          <w:rFonts w:ascii="Times New Roman" w:hAnsi="Times New Roman" w:cs="Times New Roman"/>
          <w:sz w:val="24"/>
          <w:szCs w:val="24"/>
        </w:rPr>
        <w:t>2</w:t>
      </w:r>
      <w:r w:rsidRPr="00320C9B">
        <w:rPr>
          <w:rFonts w:ascii="Times New Roman" w:hAnsi="Times New Roman" w:cs="Times New Roman"/>
          <w:sz w:val="24"/>
          <w:szCs w:val="24"/>
        </w:rPr>
        <w:t xml:space="preserve">000,- Kč (bez DPH), a to za každou započatou hodinu prodlení. Nárok objednatele na náhradu škody tím není dotčen. </w:t>
      </w:r>
    </w:p>
    <w:p w14:paraId="00367C60" w14:textId="515DDDB2" w:rsidR="003C347B" w:rsidRPr="00320C9B" w:rsidRDefault="003C347B" w:rsidP="00425ECE">
      <w:pPr>
        <w:pStyle w:val="Odstavecseseznamem"/>
        <w:numPr>
          <w:ilvl w:val="0"/>
          <w:numId w:val="5"/>
        </w:numPr>
        <w:spacing w:before="240"/>
        <w:ind w:right="-4654"/>
        <w:contextualSpacing w:val="0"/>
        <w:jc w:val="both"/>
        <w:rPr>
          <w:rFonts w:ascii="Times New Roman" w:hAnsi="Times New Roman" w:cs="Times New Roman"/>
          <w:sz w:val="24"/>
          <w:szCs w:val="24"/>
        </w:rPr>
      </w:pPr>
      <w:r w:rsidRPr="00320C9B">
        <w:rPr>
          <w:rFonts w:ascii="Times New Roman" w:hAnsi="Times New Roman" w:cs="Times New Roman"/>
          <w:sz w:val="24"/>
          <w:szCs w:val="24"/>
        </w:rPr>
        <w:t xml:space="preserve">V případě, že dodavatel neodstraní vadu nahlášenou ve lhůtě podle odstavce </w:t>
      </w:r>
      <w:r w:rsidR="007B45F5">
        <w:rPr>
          <w:rFonts w:ascii="Times New Roman" w:hAnsi="Times New Roman" w:cs="Times New Roman"/>
          <w:sz w:val="24"/>
          <w:szCs w:val="24"/>
        </w:rPr>
        <w:t>8</w:t>
      </w:r>
      <w:r w:rsidRPr="00320C9B">
        <w:rPr>
          <w:rFonts w:ascii="Times New Roman" w:hAnsi="Times New Roman" w:cs="Times New Roman"/>
          <w:sz w:val="24"/>
          <w:szCs w:val="24"/>
        </w:rPr>
        <w:t xml:space="preserve">. tohoto článku, je dodavatel povinen uhradit objednateli smluvní pokutu ve výši </w:t>
      </w:r>
      <w:r w:rsidR="00131EAC">
        <w:rPr>
          <w:rFonts w:ascii="Times New Roman" w:hAnsi="Times New Roman" w:cs="Times New Roman"/>
          <w:sz w:val="24"/>
          <w:szCs w:val="24"/>
        </w:rPr>
        <w:t>5</w:t>
      </w:r>
      <w:r w:rsidRPr="00320C9B">
        <w:rPr>
          <w:rFonts w:ascii="Times New Roman" w:hAnsi="Times New Roman" w:cs="Times New Roman"/>
          <w:sz w:val="24"/>
          <w:szCs w:val="24"/>
        </w:rPr>
        <w:t>000,- Kč (bez DPH), a to za každ</w:t>
      </w:r>
      <w:r w:rsidR="00131EAC">
        <w:rPr>
          <w:rFonts w:ascii="Times New Roman" w:hAnsi="Times New Roman" w:cs="Times New Roman"/>
          <w:sz w:val="24"/>
          <w:szCs w:val="24"/>
        </w:rPr>
        <w:t>ý</w:t>
      </w:r>
      <w:r w:rsidRPr="00320C9B">
        <w:rPr>
          <w:rFonts w:ascii="Times New Roman" w:hAnsi="Times New Roman" w:cs="Times New Roman"/>
          <w:sz w:val="24"/>
          <w:szCs w:val="24"/>
        </w:rPr>
        <w:t xml:space="preserve"> i započat</w:t>
      </w:r>
      <w:r w:rsidR="00131EAC">
        <w:rPr>
          <w:rFonts w:ascii="Times New Roman" w:hAnsi="Times New Roman" w:cs="Times New Roman"/>
          <w:sz w:val="24"/>
          <w:szCs w:val="24"/>
        </w:rPr>
        <w:t>ý</w:t>
      </w:r>
      <w:r w:rsidRPr="00320C9B">
        <w:rPr>
          <w:rFonts w:ascii="Times New Roman" w:hAnsi="Times New Roman" w:cs="Times New Roman"/>
          <w:sz w:val="24"/>
          <w:szCs w:val="24"/>
        </w:rPr>
        <w:t xml:space="preserve"> </w:t>
      </w:r>
      <w:r w:rsidR="00131EAC">
        <w:rPr>
          <w:rFonts w:ascii="Times New Roman" w:hAnsi="Times New Roman" w:cs="Times New Roman"/>
          <w:sz w:val="24"/>
          <w:szCs w:val="24"/>
        </w:rPr>
        <w:t>den</w:t>
      </w:r>
      <w:r w:rsidRPr="00320C9B">
        <w:rPr>
          <w:rFonts w:ascii="Times New Roman" w:hAnsi="Times New Roman" w:cs="Times New Roman"/>
          <w:sz w:val="24"/>
          <w:szCs w:val="24"/>
        </w:rPr>
        <w:t xml:space="preserve"> prodlení. Nárok objednatele na náhradu škody tím není dotčen.</w:t>
      </w:r>
      <w:r>
        <w:rPr>
          <w:rFonts w:ascii="Times New Roman" w:hAnsi="Times New Roman" w:cs="Times New Roman"/>
          <w:sz w:val="24"/>
          <w:szCs w:val="24"/>
        </w:rPr>
        <w:t xml:space="preserve"> V odůvodněných případech (např. při vadě komponenty třetí strany) se mohou </w:t>
      </w:r>
      <w:r w:rsidRPr="006D6AA3">
        <w:rPr>
          <w:rFonts w:ascii="Times New Roman" w:hAnsi="Times New Roman" w:cs="Times New Roman"/>
          <w:sz w:val="24"/>
          <w:szCs w:val="24"/>
        </w:rPr>
        <w:t xml:space="preserve">smluvní strany písemně </w:t>
      </w:r>
      <w:r>
        <w:rPr>
          <w:rFonts w:ascii="Times New Roman" w:hAnsi="Times New Roman" w:cs="Times New Roman"/>
          <w:sz w:val="24"/>
          <w:szCs w:val="24"/>
        </w:rPr>
        <w:t xml:space="preserve">dohodnout </w:t>
      </w:r>
      <w:r w:rsidRPr="006D6AA3">
        <w:rPr>
          <w:rFonts w:ascii="Times New Roman" w:hAnsi="Times New Roman" w:cs="Times New Roman"/>
          <w:sz w:val="24"/>
          <w:szCs w:val="24"/>
        </w:rPr>
        <w:t>na lhůtě delší. Tato dohoda může být provedena</w:t>
      </w:r>
      <w:r>
        <w:rPr>
          <w:rFonts w:ascii="Times New Roman" w:hAnsi="Times New Roman" w:cs="Times New Roman"/>
          <w:sz w:val="24"/>
          <w:szCs w:val="24"/>
        </w:rPr>
        <w:t xml:space="preserve"> </w:t>
      </w:r>
      <w:r w:rsidRPr="006D6AA3">
        <w:rPr>
          <w:rFonts w:ascii="Times New Roman" w:hAnsi="Times New Roman" w:cs="Times New Roman"/>
          <w:sz w:val="24"/>
          <w:szCs w:val="24"/>
        </w:rPr>
        <w:t>formou písemného zápisu či formou emailového potvrzení odpovědnými zaměstnanci obou smluvních stran</w:t>
      </w:r>
      <w:r>
        <w:rPr>
          <w:rFonts w:ascii="Times New Roman" w:hAnsi="Times New Roman" w:cs="Times New Roman"/>
          <w:sz w:val="24"/>
          <w:szCs w:val="24"/>
        </w:rPr>
        <w:t>.</w:t>
      </w:r>
    </w:p>
    <w:p w14:paraId="454E27BF" w14:textId="4E4E706B" w:rsidR="003C347B" w:rsidRPr="006D6AA3" w:rsidRDefault="003C347B" w:rsidP="00425ECE">
      <w:pPr>
        <w:pStyle w:val="Odstavecseseznamem"/>
        <w:numPr>
          <w:ilvl w:val="0"/>
          <w:numId w:val="5"/>
        </w:numPr>
        <w:spacing w:before="240"/>
        <w:ind w:right="-4654"/>
        <w:contextualSpacing w:val="0"/>
        <w:jc w:val="both"/>
        <w:rPr>
          <w:rFonts w:ascii="Times New Roman" w:hAnsi="Times New Roman" w:cs="Times New Roman"/>
          <w:sz w:val="24"/>
          <w:szCs w:val="24"/>
        </w:rPr>
      </w:pPr>
      <w:r w:rsidRPr="006D6AA3">
        <w:rPr>
          <w:rFonts w:ascii="Times New Roman" w:hAnsi="Times New Roman" w:cs="Times New Roman"/>
          <w:sz w:val="24"/>
          <w:szCs w:val="24"/>
        </w:rPr>
        <w:t xml:space="preserve">Neodstraní-li </w:t>
      </w:r>
      <w:r>
        <w:rPr>
          <w:rFonts w:ascii="Times New Roman" w:hAnsi="Times New Roman" w:cs="Times New Roman"/>
          <w:sz w:val="24"/>
          <w:szCs w:val="24"/>
        </w:rPr>
        <w:t>dodavatel</w:t>
      </w:r>
      <w:r w:rsidRPr="006D6AA3">
        <w:rPr>
          <w:rFonts w:ascii="Times New Roman" w:hAnsi="Times New Roman" w:cs="Times New Roman"/>
          <w:sz w:val="24"/>
          <w:szCs w:val="24"/>
        </w:rPr>
        <w:t xml:space="preserve"> vady předmětu plnění v souladu s touto smlouvou řádně a včas, a to ani v</w:t>
      </w:r>
      <w:r>
        <w:rPr>
          <w:rFonts w:ascii="Times New Roman" w:hAnsi="Times New Roman" w:cs="Times New Roman"/>
          <w:sz w:val="24"/>
          <w:szCs w:val="24"/>
        </w:rPr>
        <w:t> </w:t>
      </w:r>
      <w:r w:rsidRPr="006D6AA3">
        <w:rPr>
          <w:rFonts w:ascii="Times New Roman" w:hAnsi="Times New Roman" w:cs="Times New Roman"/>
          <w:sz w:val="24"/>
          <w:szCs w:val="24"/>
        </w:rPr>
        <w:t>dodatečné</w:t>
      </w:r>
      <w:r>
        <w:rPr>
          <w:rFonts w:ascii="Times New Roman" w:hAnsi="Times New Roman" w:cs="Times New Roman"/>
          <w:sz w:val="24"/>
          <w:szCs w:val="24"/>
        </w:rPr>
        <w:t xml:space="preserve"> </w:t>
      </w:r>
      <w:r w:rsidRPr="006D6AA3">
        <w:rPr>
          <w:rFonts w:ascii="Times New Roman" w:hAnsi="Times New Roman" w:cs="Times New Roman"/>
          <w:sz w:val="24"/>
          <w:szCs w:val="24"/>
        </w:rPr>
        <w:t xml:space="preserve">přiměřené lhůtě poskytnuté mu k tomu </w:t>
      </w:r>
      <w:r>
        <w:rPr>
          <w:rFonts w:ascii="Times New Roman" w:hAnsi="Times New Roman" w:cs="Times New Roman"/>
          <w:sz w:val="24"/>
          <w:szCs w:val="24"/>
        </w:rPr>
        <w:t>objednatelem</w:t>
      </w:r>
      <w:r w:rsidRPr="006D6AA3">
        <w:rPr>
          <w:rFonts w:ascii="Times New Roman" w:hAnsi="Times New Roman" w:cs="Times New Roman"/>
          <w:sz w:val="24"/>
          <w:szCs w:val="24"/>
        </w:rPr>
        <w:t xml:space="preserve">, je </w:t>
      </w:r>
      <w:r>
        <w:rPr>
          <w:rFonts w:ascii="Times New Roman" w:hAnsi="Times New Roman" w:cs="Times New Roman"/>
          <w:sz w:val="24"/>
          <w:szCs w:val="24"/>
        </w:rPr>
        <w:t>objednatel</w:t>
      </w:r>
      <w:r w:rsidRPr="006D6AA3">
        <w:rPr>
          <w:rFonts w:ascii="Times New Roman" w:hAnsi="Times New Roman" w:cs="Times New Roman"/>
          <w:sz w:val="24"/>
          <w:szCs w:val="24"/>
        </w:rPr>
        <w:t xml:space="preserve"> oprávněn nechat odstranit vady předmětu třetí</w:t>
      </w:r>
      <w:r>
        <w:rPr>
          <w:rFonts w:ascii="Times New Roman" w:hAnsi="Times New Roman" w:cs="Times New Roman"/>
          <w:sz w:val="24"/>
          <w:szCs w:val="24"/>
        </w:rPr>
        <w:t xml:space="preserve"> </w:t>
      </w:r>
      <w:r w:rsidRPr="006D6AA3">
        <w:rPr>
          <w:rFonts w:ascii="Times New Roman" w:hAnsi="Times New Roman" w:cs="Times New Roman"/>
          <w:sz w:val="24"/>
          <w:szCs w:val="24"/>
        </w:rPr>
        <w:t xml:space="preserve">osobou. </w:t>
      </w:r>
      <w:r>
        <w:rPr>
          <w:rFonts w:ascii="Times New Roman" w:hAnsi="Times New Roman" w:cs="Times New Roman"/>
          <w:sz w:val="24"/>
          <w:szCs w:val="24"/>
        </w:rPr>
        <w:t>Dodavatel</w:t>
      </w:r>
      <w:r w:rsidRPr="006D6AA3">
        <w:rPr>
          <w:rFonts w:ascii="Times New Roman" w:hAnsi="Times New Roman" w:cs="Times New Roman"/>
          <w:sz w:val="24"/>
          <w:szCs w:val="24"/>
        </w:rPr>
        <w:t xml:space="preserve"> se pak zavazuje nahradit </w:t>
      </w:r>
      <w:r>
        <w:rPr>
          <w:rFonts w:ascii="Times New Roman" w:hAnsi="Times New Roman" w:cs="Times New Roman"/>
          <w:sz w:val="24"/>
          <w:szCs w:val="24"/>
        </w:rPr>
        <w:t>objednateli</w:t>
      </w:r>
      <w:r w:rsidRPr="006D6AA3">
        <w:rPr>
          <w:rFonts w:ascii="Times New Roman" w:hAnsi="Times New Roman" w:cs="Times New Roman"/>
          <w:sz w:val="24"/>
          <w:szCs w:val="24"/>
        </w:rPr>
        <w:t xml:space="preserve"> veškeré účelně vynaložené a prokázané náklady na</w:t>
      </w:r>
      <w:r>
        <w:rPr>
          <w:rFonts w:ascii="Times New Roman" w:hAnsi="Times New Roman" w:cs="Times New Roman"/>
          <w:sz w:val="24"/>
          <w:szCs w:val="24"/>
        </w:rPr>
        <w:t xml:space="preserve"> </w:t>
      </w:r>
      <w:r w:rsidRPr="006D6AA3">
        <w:rPr>
          <w:rFonts w:ascii="Times New Roman" w:hAnsi="Times New Roman" w:cs="Times New Roman"/>
          <w:sz w:val="24"/>
          <w:szCs w:val="24"/>
        </w:rPr>
        <w:t xml:space="preserve">odstranění vad předmětu plnění třetí osobou. Tímto není dotčen nárok </w:t>
      </w:r>
      <w:r>
        <w:rPr>
          <w:rFonts w:ascii="Times New Roman" w:hAnsi="Times New Roman" w:cs="Times New Roman"/>
          <w:sz w:val="24"/>
          <w:szCs w:val="24"/>
        </w:rPr>
        <w:t>objednatele</w:t>
      </w:r>
      <w:r w:rsidRPr="006D6AA3">
        <w:rPr>
          <w:rFonts w:ascii="Times New Roman" w:hAnsi="Times New Roman" w:cs="Times New Roman"/>
          <w:sz w:val="24"/>
          <w:szCs w:val="24"/>
        </w:rPr>
        <w:t xml:space="preserve"> na náhradu škody, jakož</w:t>
      </w:r>
      <w:r>
        <w:rPr>
          <w:rFonts w:ascii="Times New Roman" w:hAnsi="Times New Roman" w:cs="Times New Roman"/>
          <w:sz w:val="24"/>
          <w:szCs w:val="24"/>
        </w:rPr>
        <w:t xml:space="preserve"> </w:t>
      </w:r>
      <w:r w:rsidRPr="006D6AA3">
        <w:rPr>
          <w:rFonts w:ascii="Times New Roman" w:hAnsi="Times New Roman" w:cs="Times New Roman"/>
          <w:sz w:val="24"/>
          <w:szCs w:val="24"/>
        </w:rPr>
        <w:t xml:space="preserve">ani nárok na zaplacení smluvní pokuty dle odstavce </w:t>
      </w:r>
      <w:r>
        <w:rPr>
          <w:rFonts w:ascii="Times New Roman" w:hAnsi="Times New Roman" w:cs="Times New Roman"/>
          <w:sz w:val="24"/>
          <w:szCs w:val="24"/>
        </w:rPr>
        <w:t>1</w:t>
      </w:r>
      <w:r w:rsidR="007B45F5">
        <w:rPr>
          <w:rFonts w:ascii="Times New Roman" w:hAnsi="Times New Roman" w:cs="Times New Roman"/>
          <w:sz w:val="24"/>
          <w:szCs w:val="24"/>
        </w:rPr>
        <w:t>0</w:t>
      </w:r>
      <w:r w:rsidRPr="006D6AA3">
        <w:rPr>
          <w:rFonts w:ascii="Times New Roman" w:hAnsi="Times New Roman" w:cs="Times New Roman"/>
          <w:sz w:val="24"/>
          <w:szCs w:val="24"/>
        </w:rPr>
        <w:t>. tohoto článku.</w:t>
      </w:r>
    </w:p>
    <w:p w14:paraId="62579F0E" w14:textId="77777777" w:rsidR="003C347B" w:rsidRDefault="003C347B" w:rsidP="00425ECE">
      <w:pPr>
        <w:spacing w:before="240"/>
        <w:ind w:right="-4654"/>
        <w:jc w:val="both"/>
        <w:rPr>
          <w:rFonts w:ascii="Times New Roman" w:hAnsi="Times New Roman" w:cs="Times New Roman"/>
          <w:sz w:val="24"/>
          <w:szCs w:val="24"/>
        </w:rPr>
      </w:pPr>
    </w:p>
    <w:p w14:paraId="567DCE0D" w14:textId="6C9F84B7" w:rsidR="005D51AB" w:rsidRDefault="005D51AB">
      <w:pPr>
        <w:spacing w:after="160" w:line="278" w:lineRule="auto"/>
        <w:rPr>
          <w:rFonts w:ascii="Times New Roman" w:hAnsi="Times New Roman" w:cs="Times New Roman"/>
          <w:sz w:val="24"/>
          <w:szCs w:val="24"/>
        </w:rPr>
      </w:pPr>
      <w:r>
        <w:rPr>
          <w:rFonts w:ascii="Times New Roman" w:hAnsi="Times New Roman" w:cs="Times New Roman"/>
          <w:sz w:val="24"/>
          <w:szCs w:val="24"/>
        </w:rPr>
        <w:br w:type="page"/>
      </w:r>
    </w:p>
    <w:p w14:paraId="7530B274" w14:textId="5E499E6F" w:rsidR="005D51AB" w:rsidRPr="00720135" w:rsidRDefault="005D51AB" w:rsidP="005D51AB">
      <w:pPr>
        <w:spacing w:before="240"/>
        <w:ind w:right="-4654"/>
        <w:jc w:val="both"/>
        <w:rPr>
          <w:rFonts w:ascii="Times New Roman" w:hAnsi="Times New Roman" w:cs="Times New Roman"/>
          <w:b/>
          <w:bCs/>
          <w:sz w:val="24"/>
          <w:szCs w:val="24"/>
        </w:rPr>
      </w:pPr>
      <w:r w:rsidRPr="00720135">
        <w:rPr>
          <w:rFonts w:ascii="Times New Roman" w:hAnsi="Times New Roman" w:cs="Times New Roman"/>
          <w:b/>
          <w:bCs/>
          <w:sz w:val="24"/>
          <w:szCs w:val="24"/>
        </w:rPr>
        <w:lastRenderedPageBreak/>
        <w:t xml:space="preserve">Příloha č. </w:t>
      </w:r>
      <w:r w:rsidR="00720135" w:rsidRPr="00720135">
        <w:rPr>
          <w:rFonts w:ascii="Times New Roman" w:hAnsi="Times New Roman" w:cs="Times New Roman"/>
          <w:b/>
          <w:bCs/>
          <w:sz w:val="24"/>
          <w:szCs w:val="24"/>
        </w:rPr>
        <w:t>5</w:t>
      </w:r>
      <w:r w:rsidRPr="00720135">
        <w:rPr>
          <w:rFonts w:ascii="Times New Roman" w:hAnsi="Times New Roman" w:cs="Times New Roman"/>
          <w:b/>
          <w:bCs/>
          <w:sz w:val="24"/>
          <w:szCs w:val="24"/>
        </w:rPr>
        <w:t xml:space="preserve"> - </w:t>
      </w:r>
      <w:bookmarkStart w:id="7" w:name="_Hlk184119903"/>
      <w:r w:rsidRPr="00720135">
        <w:rPr>
          <w:rFonts w:ascii="Times New Roman" w:hAnsi="Times New Roman" w:cs="Times New Roman"/>
          <w:b/>
          <w:bCs/>
          <w:sz w:val="24"/>
          <w:szCs w:val="24"/>
        </w:rPr>
        <w:t>Ujednání o zpracování osobních údajů</w:t>
      </w:r>
    </w:p>
    <w:bookmarkEnd w:id="7"/>
    <w:p w14:paraId="683B061F" w14:textId="77777777" w:rsidR="005D51AB" w:rsidRPr="005D51AB" w:rsidRDefault="005D51AB" w:rsidP="005D51AB">
      <w:pPr>
        <w:spacing w:before="240"/>
        <w:ind w:right="-4654"/>
        <w:jc w:val="both"/>
        <w:rPr>
          <w:rFonts w:ascii="Times New Roman" w:hAnsi="Times New Roman" w:cs="Times New Roman"/>
          <w:sz w:val="24"/>
          <w:szCs w:val="24"/>
        </w:rPr>
      </w:pPr>
    </w:p>
    <w:p w14:paraId="3B66C860" w14:textId="77777777" w:rsidR="005D51AB" w:rsidRPr="005D51AB" w:rsidRDefault="005D51AB" w:rsidP="005D51AB">
      <w:pPr>
        <w:spacing w:before="240"/>
        <w:ind w:right="-4654"/>
        <w:jc w:val="both"/>
        <w:rPr>
          <w:rFonts w:ascii="Times New Roman" w:hAnsi="Times New Roman" w:cs="Times New Roman"/>
          <w:sz w:val="24"/>
          <w:szCs w:val="24"/>
        </w:rPr>
      </w:pPr>
      <w:r w:rsidRPr="005D51AB">
        <w:rPr>
          <w:rFonts w:ascii="Times New Roman" w:hAnsi="Times New Roman" w:cs="Times New Roman"/>
          <w:sz w:val="24"/>
          <w:szCs w:val="24"/>
        </w:rPr>
        <w:t>1. ÚVODNÍ USTANOVENÍ</w:t>
      </w:r>
    </w:p>
    <w:p w14:paraId="10CE984A" w14:textId="4C5CC6FD" w:rsidR="005D51AB" w:rsidRPr="005D51AB" w:rsidRDefault="005D51AB" w:rsidP="005D51AB">
      <w:pPr>
        <w:spacing w:before="240"/>
        <w:ind w:right="-4654"/>
        <w:jc w:val="both"/>
        <w:rPr>
          <w:rFonts w:ascii="Times New Roman" w:hAnsi="Times New Roman" w:cs="Times New Roman"/>
          <w:sz w:val="24"/>
          <w:szCs w:val="24"/>
        </w:rPr>
      </w:pPr>
      <w:r w:rsidRPr="005D51AB">
        <w:rPr>
          <w:rFonts w:ascii="Times New Roman" w:hAnsi="Times New Roman" w:cs="Times New Roman"/>
          <w:sz w:val="24"/>
          <w:szCs w:val="24"/>
        </w:rPr>
        <w:t>1.1 Toto ujednání o zpracování Osobních údajů (dále jen „ujednání“) Smluvní strany</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uzavírají v návaznosti na požadavek smluvního zakotvení vztahu mezi správcem a</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zpracovatelem Osobních údajů ve smyslu čl. 28 odst. 3 Nařízení Evropského</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parlamentu a Rady (EU) 2016/679 ze dne 27. dubna 2016 o ochraně fyzických osob v</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souvislosti se zpracováním osobních údajů a o volném pohybu těchto údajů a o</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zrušení směrnice 95/46/ES (dále jen „nařízení“).</w:t>
      </w:r>
    </w:p>
    <w:p w14:paraId="2E8E17C7" w14:textId="3FC07C92" w:rsidR="005D51AB" w:rsidRPr="005D51AB" w:rsidRDefault="005D51AB" w:rsidP="005D51AB">
      <w:pPr>
        <w:spacing w:before="240"/>
        <w:ind w:right="-4654"/>
        <w:jc w:val="both"/>
        <w:rPr>
          <w:rFonts w:ascii="Times New Roman" w:hAnsi="Times New Roman" w:cs="Times New Roman"/>
          <w:sz w:val="24"/>
          <w:szCs w:val="24"/>
        </w:rPr>
      </w:pPr>
      <w:r w:rsidRPr="005D51AB">
        <w:rPr>
          <w:rFonts w:ascii="Times New Roman" w:hAnsi="Times New Roman" w:cs="Times New Roman"/>
          <w:sz w:val="24"/>
          <w:szCs w:val="24"/>
        </w:rPr>
        <w:t>1.2 Pojmy v tomto ujednání nedefinované, které jsou definovány v nařízení, mají význam</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stanovený v nařízení.</w:t>
      </w:r>
    </w:p>
    <w:p w14:paraId="1C330B08" w14:textId="77777777" w:rsidR="005D51AB" w:rsidRPr="005D51AB" w:rsidRDefault="005D51AB" w:rsidP="005D51AB">
      <w:pPr>
        <w:spacing w:before="240"/>
        <w:ind w:right="-4654"/>
        <w:jc w:val="both"/>
        <w:rPr>
          <w:rFonts w:ascii="Times New Roman" w:hAnsi="Times New Roman" w:cs="Times New Roman"/>
          <w:sz w:val="24"/>
          <w:szCs w:val="24"/>
        </w:rPr>
      </w:pPr>
      <w:r w:rsidRPr="005D51AB">
        <w:rPr>
          <w:rFonts w:ascii="Times New Roman" w:hAnsi="Times New Roman" w:cs="Times New Roman"/>
          <w:sz w:val="24"/>
          <w:szCs w:val="24"/>
        </w:rPr>
        <w:t>2. SPRÁVCE, ZPRACOVATEL</w:t>
      </w:r>
    </w:p>
    <w:p w14:paraId="654539E2" w14:textId="6A785A4D" w:rsidR="005D51AB" w:rsidRPr="005D51AB" w:rsidRDefault="005D51AB" w:rsidP="005D51AB">
      <w:pPr>
        <w:spacing w:before="240"/>
        <w:ind w:right="-4654"/>
        <w:jc w:val="both"/>
        <w:rPr>
          <w:rFonts w:ascii="Times New Roman" w:hAnsi="Times New Roman" w:cs="Times New Roman"/>
          <w:sz w:val="24"/>
          <w:szCs w:val="24"/>
        </w:rPr>
      </w:pPr>
      <w:r w:rsidRPr="005D51AB">
        <w:rPr>
          <w:rFonts w:ascii="Times New Roman" w:hAnsi="Times New Roman" w:cs="Times New Roman"/>
          <w:sz w:val="24"/>
          <w:szCs w:val="24"/>
        </w:rPr>
        <w:t>2.1 Smluvní strany se dohodly, že v právním vztahu dle této Implementační smlouvy bude Objednatel v</w:t>
      </w:r>
      <w:r w:rsidR="00720135">
        <w:rPr>
          <w:rFonts w:ascii="Times New Roman" w:hAnsi="Times New Roman" w:cs="Times New Roman"/>
          <w:sz w:val="24"/>
          <w:szCs w:val="24"/>
        </w:rPr>
        <w:t> </w:t>
      </w:r>
      <w:r w:rsidRPr="005D51AB">
        <w:rPr>
          <w:rFonts w:ascii="Times New Roman" w:hAnsi="Times New Roman" w:cs="Times New Roman"/>
          <w:sz w:val="24"/>
          <w:szCs w:val="24"/>
        </w:rPr>
        <w:t>postavení</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správce a Poskytovatel v postavení zpracovatele Osobních údajů.</w:t>
      </w:r>
    </w:p>
    <w:p w14:paraId="0FFE8883" w14:textId="04FBCC70" w:rsidR="005D51AB" w:rsidRPr="005D51AB" w:rsidRDefault="005D51AB" w:rsidP="005D51AB">
      <w:pPr>
        <w:spacing w:before="240"/>
        <w:ind w:right="-4654"/>
        <w:jc w:val="both"/>
        <w:rPr>
          <w:rFonts w:ascii="Times New Roman" w:hAnsi="Times New Roman" w:cs="Times New Roman"/>
          <w:sz w:val="24"/>
          <w:szCs w:val="24"/>
        </w:rPr>
      </w:pPr>
      <w:r w:rsidRPr="005D51AB">
        <w:rPr>
          <w:rFonts w:ascii="Times New Roman" w:hAnsi="Times New Roman" w:cs="Times New Roman"/>
          <w:sz w:val="24"/>
          <w:szCs w:val="24"/>
        </w:rPr>
        <w:t>3. PŘEDMĚT ZPRACOVÁNÍ, TYP OSOBNÍCH ÚDAJŮ, KATEGORIE</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SUBJEKTU ÚDAJŮ</w:t>
      </w:r>
    </w:p>
    <w:p w14:paraId="22F2AB90" w14:textId="26964C41" w:rsidR="005D51AB" w:rsidRPr="005D51AB" w:rsidRDefault="005D51AB" w:rsidP="005D51AB">
      <w:pPr>
        <w:spacing w:before="240"/>
        <w:ind w:right="-4654"/>
        <w:jc w:val="both"/>
        <w:rPr>
          <w:rFonts w:ascii="Times New Roman" w:hAnsi="Times New Roman" w:cs="Times New Roman"/>
          <w:sz w:val="24"/>
          <w:szCs w:val="24"/>
        </w:rPr>
      </w:pPr>
      <w:r w:rsidRPr="005D51AB">
        <w:rPr>
          <w:rFonts w:ascii="Times New Roman" w:hAnsi="Times New Roman" w:cs="Times New Roman"/>
          <w:sz w:val="24"/>
          <w:szCs w:val="24"/>
        </w:rPr>
        <w:t>3.1 Zpracovatel může při plnění Smlouvy zpracovávat Osobní údaje, které získá od</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správce popř. vlastní činností při plnění Smlouvy nebo v souvislosti s ním. Jde</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zejména o Osobní údaje týkající se pacientů (například jméno, příjmení, rodné číslo,</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informace o zdravotním stavu) a zaměstnanců (například jméno, příjmení, osobní</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číslo).</w:t>
      </w:r>
    </w:p>
    <w:p w14:paraId="52AC79BF" w14:textId="77777777" w:rsidR="005D51AB" w:rsidRPr="005D51AB" w:rsidRDefault="005D51AB" w:rsidP="005D51AB">
      <w:pPr>
        <w:spacing w:before="240"/>
        <w:ind w:right="-4654"/>
        <w:jc w:val="both"/>
        <w:rPr>
          <w:rFonts w:ascii="Times New Roman" w:hAnsi="Times New Roman" w:cs="Times New Roman"/>
          <w:sz w:val="24"/>
          <w:szCs w:val="24"/>
        </w:rPr>
      </w:pPr>
      <w:r w:rsidRPr="005D51AB">
        <w:rPr>
          <w:rFonts w:ascii="Times New Roman" w:hAnsi="Times New Roman" w:cs="Times New Roman"/>
          <w:sz w:val="24"/>
          <w:szCs w:val="24"/>
        </w:rPr>
        <w:t>4. ÚČEL ZPRACOVÁNÍ, POVAHA ZPRACOVÁNÍ</w:t>
      </w:r>
    </w:p>
    <w:p w14:paraId="3DC76456" w14:textId="09615756" w:rsidR="005D51AB" w:rsidRPr="005D51AB" w:rsidRDefault="005D51AB" w:rsidP="005D51AB">
      <w:pPr>
        <w:spacing w:before="240"/>
        <w:ind w:right="-4654"/>
        <w:jc w:val="both"/>
        <w:rPr>
          <w:rFonts w:ascii="Times New Roman" w:hAnsi="Times New Roman" w:cs="Times New Roman"/>
          <w:sz w:val="24"/>
          <w:szCs w:val="24"/>
        </w:rPr>
      </w:pPr>
      <w:r w:rsidRPr="005D51AB">
        <w:rPr>
          <w:rFonts w:ascii="Times New Roman" w:hAnsi="Times New Roman" w:cs="Times New Roman"/>
          <w:sz w:val="24"/>
          <w:szCs w:val="24"/>
        </w:rPr>
        <w:t>4.1 Účelem zpracování Osobních údajů je plnění povinností zpracovatele dle Implementační</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smlouvy.</w:t>
      </w:r>
    </w:p>
    <w:p w14:paraId="37A457F8" w14:textId="071D2DF1" w:rsidR="005D51AB" w:rsidRPr="005D51AB" w:rsidRDefault="005D51AB" w:rsidP="005D51AB">
      <w:pPr>
        <w:spacing w:before="240"/>
        <w:ind w:right="-4654"/>
        <w:jc w:val="both"/>
        <w:rPr>
          <w:rFonts w:ascii="Times New Roman" w:hAnsi="Times New Roman" w:cs="Times New Roman"/>
          <w:sz w:val="24"/>
          <w:szCs w:val="24"/>
        </w:rPr>
      </w:pPr>
      <w:r w:rsidRPr="005D51AB">
        <w:rPr>
          <w:rFonts w:ascii="Times New Roman" w:hAnsi="Times New Roman" w:cs="Times New Roman"/>
          <w:sz w:val="24"/>
          <w:szCs w:val="24"/>
        </w:rPr>
        <w:t>4.2 Zpracování Osobních údajů má zejména povahu uspořádávání, shromažďování,</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 xml:space="preserve">ukládání, prohlížení, kombinování, zaznamenávání. </w:t>
      </w:r>
      <w:r w:rsidR="00720135">
        <w:rPr>
          <w:rFonts w:ascii="Times New Roman" w:hAnsi="Times New Roman" w:cs="Times New Roman"/>
          <w:sz w:val="24"/>
          <w:szCs w:val="24"/>
        </w:rPr>
        <w:t xml:space="preserve"> </w:t>
      </w:r>
    </w:p>
    <w:p w14:paraId="36CF9558" w14:textId="77777777" w:rsidR="005D51AB" w:rsidRPr="005D51AB" w:rsidRDefault="005D51AB" w:rsidP="005D51AB">
      <w:pPr>
        <w:spacing w:before="240"/>
        <w:ind w:right="-4654"/>
        <w:jc w:val="both"/>
        <w:rPr>
          <w:rFonts w:ascii="Times New Roman" w:hAnsi="Times New Roman" w:cs="Times New Roman"/>
          <w:sz w:val="24"/>
          <w:szCs w:val="24"/>
        </w:rPr>
      </w:pPr>
      <w:r w:rsidRPr="005D51AB">
        <w:rPr>
          <w:rFonts w:ascii="Times New Roman" w:hAnsi="Times New Roman" w:cs="Times New Roman"/>
          <w:sz w:val="24"/>
          <w:szCs w:val="24"/>
        </w:rPr>
        <w:t>5. DOBA TRVÁNÍ ZPRACOVÁNÍ</w:t>
      </w:r>
    </w:p>
    <w:p w14:paraId="55BB8996" w14:textId="13046450" w:rsidR="005D51AB" w:rsidRPr="005D51AB" w:rsidRDefault="005D51AB" w:rsidP="005D51AB">
      <w:pPr>
        <w:spacing w:before="240"/>
        <w:ind w:right="-4654"/>
        <w:jc w:val="both"/>
        <w:rPr>
          <w:rFonts w:ascii="Times New Roman" w:hAnsi="Times New Roman" w:cs="Times New Roman"/>
          <w:sz w:val="24"/>
          <w:szCs w:val="24"/>
        </w:rPr>
      </w:pPr>
      <w:r w:rsidRPr="005D51AB">
        <w:rPr>
          <w:rFonts w:ascii="Times New Roman" w:hAnsi="Times New Roman" w:cs="Times New Roman"/>
          <w:sz w:val="24"/>
          <w:szCs w:val="24"/>
        </w:rPr>
        <w:t>5.1 Zpracovatel zpracovává Osobní údaje pouze po dobu nezbytnou k dosažení výše uvedeného</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účelu zpracování, nejdéle však po dobu trvání Implementační smlouvy. Po uplynutí této doby zpracování se</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zpracovatel zavazuje postupovat dle čl. 6.6 tohoto ujednání.</w:t>
      </w:r>
    </w:p>
    <w:p w14:paraId="169A283F" w14:textId="77777777" w:rsidR="005D51AB" w:rsidRPr="005D51AB" w:rsidRDefault="005D51AB" w:rsidP="005D51AB">
      <w:pPr>
        <w:spacing w:before="240"/>
        <w:ind w:right="-4654"/>
        <w:jc w:val="both"/>
        <w:rPr>
          <w:rFonts w:ascii="Times New Roman" w:hAnsi="Times New Roman" w:cs="Times New Roman"/>
          <w:sz w:val="24"/>
          <w:szCs w:val="24"/>
        </w:rPr>
      </w:pPr>
      <w:r w:rsidRPr="005D51AB">
        <w:rPr>
          <w:rFonts w:ascii="Times New Roman" w:hAnsi="Times New Roman" w:cs="Times New Roman"/>
          <w:sz w:val="24"/>
          <w:szCs w:val="24"/>
        </w:rPr>
        <w:t>6. DALŠÍ PRÁVA A POVINNOSTI</w:t>
      </w:r>
    </w:p>
    <w:p w14:paraId="27BEF049" w14:textId="17259C91" w:rsidR="005D51AB" w:rsidRPr="005D51AB" w:rsidRDefault="005D51AB" w:rsidP="005D51AB">
      <w:pPr>
        <w:spacing w:before="240"/>
        <w:ind w:right="-4654"/>
        <w:jc w:val="both"/>
        <w:rPr>
          <w:rFonts w:ascii="Times New Roman" w:hAnsi="Times New Roman" w:cs="Times New Roman"/>
          <w:sz w:val="24"/>
          <w:szCs w:val="24"/>
        </w:rPr>
      </w:pPr>
      <w:r w:rsidRPr="005D51AB">
        <w:rPr>
          <w:rFonts w:ascii="Times New Roman" w:hAnsi="Times New Roman" w:cs="Times New Roman"/>
          <w:sz w:val="24"/>
          <w:szCs w:val="24"/>
        </w:rPr>
        <w:t>6.1 Zpracovatel se zavazuje zpracovávat Osobní údaje pouze na základě doložených</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pokynů správce, včetně v otázkách předání Osobních údajů do třetí země nebo</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 xml:space="preserve">mezinárodní organizaci, </w:t>
      </w:r>
      <w:r w:rsidRPr="005D51AB">
        <w:rPr>
          <w:rFonts w:ascii="Times New Roman" w:hAnsi="Times New Roman" w:cs="Times New Roman"/>
          <w:sz w:val="24"/>
          <w:szCs w:val="24"/>
        </w:rPr>
        <w:lastRenderedPageBreak/>
        <w:t>pokud mu toto zpracování již neukládají příslušné právní</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předpisy; v takovém případě zpracovatel správce informuje o tomto právním</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požadavku před zpracováním, ledaže by tyto právní předpisy toto informování</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zakazovaly z důležitých důvodů veřejného zájmu.</w:t>
      </w:r>
    </w:p>
    <w:p w14:paraId="19AA1DCA" w14:textId="1E41D004" w:rsidR="005D51AB" w:rsidRPr="005D51AB" w:rsidRDefault="005D51AB" w:rsidP="005D51AB">
      <w:pPr>
        <w:spacing w:before="240"/>
        <w:ind w:right="-4654"/>
        <w:jc w:val="both"/>
        <w:rPr>
          <w:rFonts w:ascii="Times New Roman" w:hAnsi="Times New Roman" w:cs="Times New Roman"/>
          <w:sz w:val="24"/>
          <w:szCs w:val="24"/>
        </w:rPr>
      </w:pPr>
      <w:r w:rsidRPr="005D51AB">
        <w:rPr>
          <w:rFonts w:ascii="Times New Roman" w:hAnsi="Times New Roman" w:cs="Times New Roman"/>
          <w:sz w:val="24"/>
          <w:szCs w:val="24"/>
        </w:rPr>
        <w:t>6.2 Zpracovatel se zavazuje zajistit, aby se osoby oprávněné zpracovávat Osobní údaje</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zavázaly k mlčenlivosti nebo aby se na ně vztahovala zákonná povinnost</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mlčenlivosti.</w:t>
      </w:r>
    </w:p>
    <w:p w14:paraId="2E458DEC" w14:textId="77777777" w:rsidR="005D51AB" w:rsidRPr="005D51AB" w:rsidRDefault="005D51AB" w:rsidP="005D51AB">
      <w:pPr>
        <w:spacing w:before="240"/>
        <w:ind w:right="-4654"/>
        <w:jc w:val="both"/>
        <w:rPr>
          <w:rFonts w:ascii="Times New Roman" w:hAnsi="Times New Roman" w:cs="Times New Roman"/>
          <w:sz w:val="24"/>
          <w:szCs w:val="24"/>
        </w:rPr>
      </w:pPr>
      <w:r w:rsidRPr="005D51AB">
        <w:rPr>
          <w:rFonts w:ascii="Times New Roman" w:hAnsi="Times New Roman" w:cs="Times New Roman"/>
          <w:sz w:val="24"/>
          <w:szCs w:val="24"/>
        </w:rPr>
        <w:t>6.3 Zpracovatel se zavazuje přijmout veškerá opatření dle čl. 32 nařízení.</w:t>
      </w:r>
    </w:p>
    <w:p w14:paraId="764F158A" w14:textId="4D53316A" w:rsidR="005D51AB" w:rsidRPr="005D51AB" w:rsidRDefault="005D51AB" w:rsidP="005D51AB">
      <w:pPr>
        <w:spacing w:before="240"/>
        <w:ind w:right="-4654"/>
        <w:jc w:val="both"/>
        <w:rPr>
          <w:rFonts w:ascii="Times New Roman" w:hAnsi="Times New Roman" w:cs="Times New Roman"/>
          <w:sz w:val="24"/>
          <w:szCs w:val="24"/>
        </w:rPr>
      </w:pPr>
      <w:r w:rsidRPr="005D51AB">
        <w:rPr>
          <w:rFonts w:ascii="Times New Roman" w:hAnsi="Times New Roman" w:cs="Times New Roman"/>
          <w:sz w:val="24"/>
          <w:szCs w:val="24"/>
        </w:rPr>
        <w:t>6.4 Zpracovatel smí využít ke zpracování Osobních údajů dle tohoto ujednání dalšího</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zpracovatele pouze po předchozím písemném souhlasu správce. Je-li tento souhlas</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udělen, zpracovatel se zavazuje dodržet své povinnosti dle čl. 28 odst. 2 a 4 nařízení.</w:t>
      </w:r>
    </w:p>
    <w:p w14:paraId="0DD8F5A4" w14:textId="51B9E6E7" w:rsidR="005D51AB" w:rsidRPr="005D51AB" w:rsidRDefault="005D51AB" w:rsidP="005D51AB">
      <w:pPr>
        <w:spacing w:before="240"/>
        <w:ind w:right="-4654"/>
        <w:jc w:val="both"/>
        <w:rPr>
          <w:rFonts w:ascii="Times New Roman" w:hAnsi="Times New Roman" w:cs="Times New Roman"/>
          <w:sz w:val="24"/>
          <w:szCs w:val="24"/>
        </w:rPr>
      </w:pPr>
      <w:r w:rsidRPr="005D51AB">
        <w:rPr>
          <w:rFonts w:ascii="Times New Roman" w:hAnsi="Times New Roman" w:cs="Times New Roman"/>
          <w:sz w:val="24"/>
          <w:szCs w:val="24"/>
        </w:rPr>
        <w:t>6.5 Při své činnosti se zpracovatel zavazuje zohledňovat povahu zpracování, být správci</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nápomocen prostřednictvím vhodných technických a organizačních opatření, pokud</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je to možné, pro splnění správcovy povinnosti reagovat na žádosti o výkon práv</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subjektu údajů stanovených v kapitole III. nařízení a při zajišťování souladu s</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povinnostmi podle článků 32 až 36 nařízení, a to při zohlednění povahy zpracování a</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informací, jež má zpracovatel k dispozici.</w:t>
      </w:r>
    </w:p>
    <w:p w14:paraId="5F3F3A03" w14:textId="15E51AB4" w:rsidR="005D51AB" w:rsidRPr="005D51AB" w:rsidRDefault="005D51AB" w:rsidP="005D51AB">
      <w:pPr>
        <w:spacing w:before="240"/>
        <w:ind w:right="-4654"/>
        <w:jc w:val="both"/>
        <w:rPr>
          <w:rFonts w:ascii="Times New Roman" w:hAnsi="Times New Roman" w:cs="Times New Roman"/>
          <w:sz w:val="24"/>
          <w:szCs w:val="24"/>
        </w:rPr>
      </w:pPr>
      <w:r w:rsidRPr="005D51AB">
        <w:rPr>
          <w:rFonts w:ascii="Times New Roman" w:hAnsi="Times New Roman" w:cs="Times New Roman"/>
          <w:sz w:val="24"/>
          <w:szCs w:val="24"/>
        </w:rPr>
        <w:t>6.6 Zpracovatel se zavazuje v souladu s rozhodnutím správci všechny Osobní údaje buď</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vymazat, nebo je vrátit správci po ukončení poskytování služeb spojených se</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zpracováním, nejpozději po ukončení Implementační smlouvy, a vymazat všechny jejich existující</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kopie, pokud příslušné právní předpisy nepožadují uložení daných Osobních údajů.</w:t>
      </w:r>
    </w:p>
    <w:p w14:paraId="1E999140" w14:textId="70603AB9" w:rsidR="005D51AB" w:rsidRPr="005D51AB" w:rsidRDefault="005D51AB" w:rsidP="005D51AB">
      <w:pPr>
        <w:spacing w:before="240"/>
        <w:ind w:right="-4654"/>
        <w:jc w:val="both"/>
        <w:rPr>
          <w:rFonts w:ascii="Times New Roman" w:hAnsi="Times New Roman" w:cs="Times New Roman"/>
          <w:sz w:val="24"/>
          <w:szCs w:val="24"/>
        </w:rPr>
      </w:pPr>
      <w:r w:rsidRPr="005D51AB">
        <w:rPr>
          <w:rFonts w:ascii="Times New Roman" w:hAnsi="Times New Roman" w:cs="Times New Roman"/>
          <w:sz w:val="24"/>
          <w:szCs w:val="24"/>
        </w:rPr>
        <w:t>6.7 Zpracovatel se zavazuje poskytnout správci veškeré informace potřebné k</w:t>
      </w:r>
      <w:r w:rsidR="00720135">
        <w:rPr>
          <w:rFonts w:ascii="Times New Roman" w:hAnsi="Times New Roman" w:cs="Times New Roman"/>
          <w:sz w:val="24"/>
          <w:szCs w:val="24"/>
        </w:rPr>
        <w:t> </w:t>
      </w:r>
      <w:r w:rsidRPr="005D51AB">
        <w:rPr>
          <w:rFonts w:ascii="Times New Roman" w:hAnsi="Times New Roman" w:cs="Times New Roman"/>
          <w:sz w:val="24"/>
          <w:szCs w:val="24"/>
        </w:rPr>
        <w:t>doložení</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toho, že byly splněny povinnosti ohledně ochrany Osobních údajů stanovené v</w:t>
      </w:r>
      <w:r w:rsidR="00720135">
        <w:rPr>
          <w:rFonts w:ascii="Times New Roman" w:hAnsi="Times New Roman" w:cs="Times New Roman"/>
          <w:sz w:val="24"/>
          <w:szCs w:val="24"/>
        </w:rPr>
        <w:t> </w:t>
      </w:r>
      <w:r w:rsidRPr="005D51AB">
        <w:rPr>
          <w:rFonts w:ascii="Times New Roman" w:hAnsi="Times New Roman" w:cs="Times New Roman"/>
          <w:sz w:val="24"/>
          <w:szCs w:val="24"/>
        </w:rPr>
        <w:t>tomto</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ujednání i ve všech příslušných právních předpisech, a umožnit audity, včetně</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inspekcí, prováděné správcem nebo jiným auditorem, kterého správce pověřil, a k</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těmto auditům přispět.</w:t>
      </w:r>
    </w:p>
    <w:p w14:paraId="443AD55E" w14:textId="3E3FC011" w:rsidR="005D51AB" w:rsidRPr="005D51AB" w:rsidRDefault="005D51AB" w:rsidP="005D51AB">
      <w:pPr>
        <w:spacing w:before="240"/>
        <w:ind w:right="-4654"/>
        <w:jc w:val="both"/>
        <w:rPr>
          <w:rFonts w:ascii="Times New Roman" w:hAnsi="Times New Roman" w:cs="Times New Roman"/>
          <w:sz w:val="24"/>
          <w:szCs w:val="24"/>
        </w:rPr>
      </w:pPr>
      <w:r w:rsidRPr="005D51AB">
        <w:rPr>
          <w:rFonts w:ascii="Times New Roman" w:hAnsi="Times New Roman" w:cs="Times New Roman"/>
          <w:sz w:val="24"/>
          <w:szCs w:val="24"/>
        </w:rPr>
        <w:t>6.8 Spolu s povinnostmi z tohoto ujednání se zpracovatel se zavazuje vždy v</w:t>
      </w:r>
      <w:r w:rsidR="00720135">
        <w:rPr>
          <w:rFonts w:ascii="Times New Roman" w:hAnsi="Times New Roman" w:cs="Times New Roman"/>
          <w:sz w:val="24"/>
          <w:szCs w:val="24"/>
        </w:rPr>
        <w:t> </w:t>
      </w:r>
      <w:r w:rsidRPr="005D51AB">
        <w:rPr>
          <w:rFonts w:ascii="Times New Roman" w:hAnsi="Times New Roman" w:cs="Times New Roman"/>
          <w:sz w:val="24"/>
          <w:szCs w:val="24"/>
        </w:rPr>
        <w:t>plném</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rozsahu dodržovat všechny další povinnosti plynoucí z právních předpisů o ochraně</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osobních údajů (včetně nařízení) a odpovídá správci za veškerou újmu, pokud</w:t>
      </w:r>
      <w:r w:rsidR="00720135">
        <w:rPr>
          <w:rFonts w:ascii="Times New Roman" w:hAnsi="Times New Roman" w:cs="Times New Roman"/>
          <w:sz w:val="24"/>
          <w:szCs w:val="24"/>
        </w:rPr>
        <w:t xml:space="preserve"> </w:t>
      </w:r>
      <w:r w:rsidRPr="005D51AB">
        <w:rPr>
          <w:rFonts w:ascii="Times New Roman" w:hAnsi="Times New Roman" w:cs="Times New Roman"/>
          <w:sz w:val="24"/>
          <w:szCs w:val="24"/>
        </w:rPr>
        <w:t>kteroukoli z těchto povinností poruší.</w:t>
      </w:r>
    </w:p>
    <w:p w14:paraId="3EB34602" w14:textId="201850D7" w:rsidR="003C347B" w:rsidRPr="00DE36D3" w:rsidRDefault="005D51AB" w:rsidP="005D51AB">
      <w:pPr>
        <w:spacing w:before="240"/>
        <w:ind w:right="-4654"/>
        <w:jc w:val="both"/>
        <w:rPr>
          <w:rFonts w:ascii="Times New Roman" w:hAnsi="Times New Roman" w:cs="Times New Roman"/>
          <w:sz w:val="24"/>
          <w:szCs w:val="24"/>
        </w:rPr>
      </w:pPr>
      <w:r w:rsidRPr="005D51AB">
        <w:rPr>
          <w:rFonts w:ascii="Times New Roman" w:hAnsi="Times New Roman" w:cs="Times New Roman"/>
          <w:sz w:val="24"/>
          <w:szCs w:val="24"/>
        </w:rPr>
        <w:t>6.9 V případě prokázání porušení povinností vyplývajících z výše uvedeného ujednání a právních norem na ochranu osobních údajů je dodavatel povinen k zaplacení smluvní pokuty 20% z ceny předmětu plnění   za každé jednotlivé prokázané porušení ustanovení uvedeného zákona. Právo ONN a NRK na náhradu škody zvlášť a v plné výši tím není dotčeno.</w:t>
      </w:r>
    </w:p>
    <w:p w14:paraId="30D6A919" w14:textId="77777777" w:rsidR="003C347B" w:rsidRPr="003C347B" w:rsidRDefault="003C347B" w:rsidP="00425ECE">
      <w:pPr>
        <w:spacing w:before="240"/>
        <w:ind w:right="-4654"/>
        <w:jc w:val="both"/>
        <w:rPr>
          <w:rFonts w:ascii="Times New Roman" w:hAnsi="Times New Roman" w:cs="Times New Roman"/>
          <w:i/>
          <w:iCs/>
        </w:rPr>
      </w:pPr>
    </w:p>
    <w:sectPr w:rsidR="003C347B" w:rsidRPr="003C347B" w:rsidSect="00624442">
      <w:pgSz w:w="11906" w:h="16838" w:code="9"/>
      <w:pgMar w:top="1417" w:right="609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7611D"/>
    <w:multiLevelType w:val="hybridMultilevel"/>
    <w:tmpl w:val="D35AD3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1A47D20"/>
    <w:multiLevelType w:val="hybridMultilevel"/>
    <w:tmpl w:val="A94C3EE6"/>
    <w:lvl w:ilvl="0" w:tplc="DB8C42EE">
      <w:start w:val="2"/>
      <w:numFmt w:val="bullet"/>
      <w:lvlText w:val="-"/>
      <w:lvlJc w:val="left"/>
      <w:pPr>
        <w:ind w:left="1070" w:hanging="710"/>
      </w:pPr>
      <w:rPr>
        <w:rFonts w:ascii="Times New Roman" w:eastAsiaTheme="minorHAns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C636E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F605F62"/>
    <w:multiLevelType w:val="hybridMultilevel"/>
    <w:tmpl w:val="F90CF1D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5">
      <w:start w:val="1"/>
      <w:numFmt w:val="upp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671122D"/>
    <w:multiLevelType w:val="multilevel"/>
    <w:tmpl w:val="D33AEDF6"/>
    <w:lvl w:ilvl="0">
      <w:start w:val="1"/>
      <w:numFmt w:val="decimal"/>
      <w:lvlText w:val="%1."/>
      <w:lvlJc w:val="left"/>
      <w:pPr>
        <w:ind w:left="360" w:hanging="360"/>
      </w:pPr>
    </w:lvl>
    <w:lvl w:ilvl="1">
      <w:start w:val="2"/>
      <w:numFmt w:val="bullet"/>
      <w:lvlText w:val="-"/>
      <w:lvlJc w:val="left"/>
      <w:pPr>
        <w:ind w:left="720" w:hanging="360"/>
      </w:pPr>
      <w:rPr>
        <w:rFonts w:ascii="Times New Roman" w:eastAsiaTheme="minorHAnsi"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9B1424F"/>
    <w:multiLevelType w:val="multilevel"/>
    <w:tmpl w:val="1C183666"/>
    <w:lvl w:ilvl="0">
      <w:start w:val="1"/>
      <w:numFmt w:val="decimal"/>
      <w:lvlText w:val="%1."/>
      <w:lvlJc w:val="left"/>
      <w:pPr>
        <w:ind w:left="1070" w:hanging="710"/>
      </w:pPr>
      <w:rPr>
        <w:rFonts w:hint="default"/>
      </w:rPr>
    </w:lvl>
    <w:lvl w:ilvl="1">
      <w:start w:val="1"/>
      <w:numFmt w:val="decimal"/>
      <w:isLgl/>
      <w:lvlText w:val="%1.%2"/>
      <w:lvlJc w:val="left"/>
      <w:pPr>
        <w:ind w:left="1070" w:hanging="7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55C7C6D"/>
    <w:multiLevelType w:val="multilevel"/>
    <w:tmpl w:val="4DDC4350"/>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97384002">
    <w:abstractNumId w:val="2"/>
  </w:num>
  <w:num w:numId="2" w16cid:durableId="896672784">
    <w:abstractNumId w:val="5"/>
  </w:num>
  <w:num w:numId="3" w16cid:durableId="1684555868">
    <w:abstractNumId w:val="0"/>
  </w:num>
  <w:num w:numId="4" w16cid:durableId="1712025604">
    <w:abstractNumId w:val="1"/>
  </w:num>
  <w:num w:numId="5" w16cid:durableId="2037997244">
    <w:abstractNumId w:val="3"/>
  </w:num>
  <w:num w:numId="6" w16cid:durableId="1147283541">
    <w:abstractNumId w:val="6"/>
  </w:num>
  <w:num w:numId="7" w16cid:durableId="595217109">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ária Bosnovičová">
    <w15:presenceInfo w15:providerId="AD" w15:userId="S::bosnovicova@pureventures.cz::348e13a2-cd54-43fc-af8f-e43373526a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11B"/>
    <w:rsid w:val="00017D38"/>
    <w:rsid w:val="00126DB1"/>
    <w:rsid w:val="00131EAC"/>
    <w:rsid w:val="001708BA"/>
    <w:rsid w:val="00171FE1"/>
    <w:rsid w:val="001825C7"/>
    <w:rsid w:val="0018435A"/>
    <w:rsid w:val="00191ABA"/>
    <w:rsid w:val="001A2A76"/>
    <w:rsid w:val="001A6AAC"/>
    <w:rsid w:val="002011D4"/>
    <w:rsid w:val="00213021"/>
    <w:rsid w:val="002170DC"/>
    <w:rsid w:val="00224704"/>
    <w:rsid w:val="002A312B"/>
    <w:rsid w:val="002C386F"/>
    <w:rsid w:val="00333E17"/>
    <w:rsid w:val="00360CDF"/>
    <w:rsid w:val="0036241D"/>
    <w:rsid w:val="00362828"/>
    <w:rsid w:val="003C347B"/>
    <w:rsid w:val="003C4B7E"/>
    <w:rsid w:val="00425ECE"/>
    <w:rsid w:val="00445F9A"/>
    <w:rsid w:val="004C5C0C"/>
    <w:rsid w:val="004E55A0"/>
    <w:rsid w:val="00533513"/>
    <w:rsid w:val="005421D1"/>
    <w:rsid w:val="005479D6"/>
    <w:rsid w:val="005615B4"/>
    <w:rsid w:val="005B6EE6"/>
    <w:rsid w:val="005D51AB"/>
    <w:rsid w:val="0061799F"/>
    <w:rsid w:val="00624442"/>
    <w:rsid w:val="00677565"/>
    <w:rsid w:val="006D0CEA"/>
    <w:rsid w:val="007015C1"/>
    <w:rsid w:val="0071611B"/>
    <w:rsid w:val="00720135"/>
    <w:rsid w:val="007B45F5"/>
    <w:rsid w:val="00800057"/>
    <w:rsid w:val="00826966"/>
    <w:rsid w:val="0083268A"/>
    <w:rsid w:val="00847C91"/>
    <w:rsid w:val="008875F4"/>
    <w:rsid w:val="00890A80"/>
    <w:rsid w:val="0092133B"/>
    <w:rsid w:val="00927CB1"/>
    <w:rsid w:val="009836B0"/>
    <w:rsid w:val="00983906"/>
    <w:rsid w:val="0098617F"/>
    <w:rsid w:val="00995EA3"/>
    <w:rsid w:val="009B6BCB"/>
    <w:rsid w:val="009F2359"/>
    <w:rsid w:val="00A01EB7"/>
    <w:rsid w:val="00A40032"/>
    <w:rsid w:val="00A60082"/>
    <w:rsid w:val="00A93C27"/>
    <w:rsid w:val="00AD5822"/>
    <w:rsid w:val="00B80EA3"/>
    <w:rsid w:val="00BA4673"/>
    <w:rsid w:val="00BE0151"/>
    <w:rsid w:val="00BE5B15"/>
    <w:rsid w:val="00C35CD0"/>
    <w:rsid w:val="00C44E0B"/>
    <w:rsid w:val="00C4792D"/>
    <w:rsid w:val="00C6249F"/>
    <w:rsid w:val="00C91CE1"/>
    <w:rsid w:val="00CB5C2C"/>
    <w:rsid w:val="00CB6040"/>
    <w:rsid w:val="00CC5D0F"/>
    <w:rsid w:val="00CE17DD"/>
    <w:rsid w:val="00CF26A7"/>
    <w:rsid w:val="00D346FF"/>
    <w:rsid w:val="00DA67F8"/>
    <w:rsid w:val="00E268EB"/>
    <w:rsid w:val="00E35D75"/>
    <w:rsid w:val="00E54CA0"/>
    <w:rsid w:val="00E65221"/>
    <w:rsid w:val="00E71323"/>
    <w:rsid w:val="00E746E0"/>
    <w:rsid w:val="00E86C0F"/>
    <w:rsid w:val="00EB05AB"/>
    <w:rsid w:val="00EC1D07"/>
    <w:rsid w:val="00F057B0"/>
    <w:rsid w:val="00F30EBF"/>
    <w:rsid w:val="00F35B21"/>
    <w:rsid w:val="00F422E5"/>
    <w:rsid w:val="00F66053"/>
    <w:rsid w:val="00F87E0B"/>
    <w:rsid w:val="00FE457B"/>
    <w:rsid w:val="00FF67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0EE57"/>
  <w15:chartTrackingRefBased/>
  <w15:docId w15:val="{513D5D6C-DB70-4EE2-AF4C-9F38DB217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67F8"/>
    <w:pPr>
      <w:spacing w:after="200" w:line="276" w:lineRule="auto"/>
    </w:pPr>
    <w:rPr>
      <w:kern w:val="0"/>
      <w:sz w:val="22"/>
      <w:szCs w:val="22"/>
      <w14:ligatures w14:val="none"/>
    </w:rPr>
  </w:style>
  <w:style w:type="paragraph" w:styleId="Nadpis1">
    <w:name w:val="heading 1"/>
    <w:basedOn w:val="Normln"/>
    <w:next w:val="Normln"/>
    <w:link w:val="Nadpis1Char"/>
    <w:uiPriority w:val="9"/>
    <w:qFormat/>
    <w:rsid w:val="0071611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71611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71611B"/>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71611B"/>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71611B"/>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71611B"/>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71611B"/>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71611B"/>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71611B"/>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1611B"/>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71611B"/>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71611B"/>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71611B"/>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71611B"/>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71611B"/>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71611B"/>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71611B"/>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71611B"/>
    <w:rPr>
      <w:rFonts w:eastAsiaTheme="majorEastAsia" w:cstheme="majorBidi"/>
      <w:color w:val="272727" w:themeColor="text1" w:themeTint="D8"/>
    </w:rPr>
  </w:style>
  <w:style w:type="paragraph" w:styleId="Nzev">
    <w:name w:val="Title"/>
    <w:basedOn w:val="Normln"/>
    <w:next w:val="Normln"/>
    <w:link w:val="NzevChar"/>
    <w:uiPriority w:val="10"/>
    <w:qFormat/>
    <w:rsid w:val="007161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71611B"/>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71611B"/>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71611B"/>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71611B"/>
    <w:pPr>
      <w:spacing w:before="160"/>
      <w:jc w:val="center"/>
    </w:pPr>
    <w:rPr>
      <w:i/>
      <w:iCs/>
      <w:color w:val="404040" w:themeColor="text1" w:themeTint="BF"/>
    </w:rPr>
  </w:style>
  <w:style w:type="character" w:customStyle="1" w:styleId="CittChar">
    <w:name w:val="Citát Char"/>
    <w:basedOn w:val="Standardnpsmoodstavce"/>
    <w:link w:val="Citt"/>
    <w:uiPriority w:val="29"/>
    <w:rsid w:val="0071611B"/>
    <w:rPr>
      <w:i/>
      <w:iCs/>
      <w:color w:val="404040" w:themeColor="text1" w:themeTint="BF"/>
    </w:rPr>
  </w:style>
  <w:style w:type="paragraph" w:styleId="Odstavecseseznamem">
    <w:name w:val="List Paragraph"/>
    <w:aliases w:val="Nad,Odstavec cíl se seznamem,Odstavec se seznamem5,Odstavec_muj,Odrážky,Odstavec se seznamem a odrážkou,1 úroveň Odstavec se seznamem,List Paragraph (Czech Tourism),Odstavec,Reference List,Bullet Number,Bullet List"/>
    <w:basedOn w:val="Normln"/>
    <w:link w:val="OdstavecseseznamemChar"/>
    <w:uiPriority w:val="34"/>
    <w:qFormat/>
    <w:rsid w:val="0071611B"/>
    <w:pPr>
      <w:ind w:left="720"/>
      <w:contextualSpacing/>
    </w:pPr>
  </w:style>
  <w:style w:type="character" w:styleId="Zdraznnintenzivn">
    <w:name w:val="Intense Emphasis"/>
    <w:basedOn w:val="Standardnpsmoodstavce"/>
    <w:uiPriority w:val="21"/>
    <w:qFormat/>
    <w:rsid w:val="0071611B"/>
    <w:rPr>
      <w:i/>
      <w:iCs/>
      <w:color w:val="0F4761" w:themeColor="accent1" w:themeShade="BF"/>
    </w:rPr>
  </w:style>
  <w:style w:type="paragraph" w:styleId="Vrazncitt">
    <w:name w:val="Intense Quote"/>
    <w:basedOn w:val="Normln"/>
    <w:next w:val="Normln"/>
    <w:link w:val="VrazncittChar"/>
    <w:uiPriority w:val="30"/>
    <w:qFormat/>
    <w:rsid w:val="007161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71611B"/>
    <w:rPr>
      <w:i/>
      <w:iCs/>
      <w:color w:val="0F4761" w:themeColor="accent1" w:themeShade="BF"/>
    </w:rPr>
  </w:style>
  <w:style w:type="character" w:styleId="Odkazintenzivn">
    <w:name w:val="Intense Reference"/>
    <w:basedOn w:val="Standardnpsmoodstavce"/>
    <w:uiPriority w:val="32"/>
    <w:qFormat/>
    <w:rsid w:val="0071611B"/>
    <w:rPr>
      <w:b/>
      <w:bCs/>
      <w:smallCaps/>
      <w:color w:val="0F4761" w:themeColor="accent1" w:themeShade="BF"/>
      <w:spacing w:val="5"/>
    </w:rPr>
  </w:style>
  <w:style w:type="table" w:styleId="Mkatabulky">
    <w:name w:val="Table Grid"/>
    <w:basedOn w:val="Normlntabulka"/>
    <w:uiPriority w:val="39"/>
    <w:rsid w:val="00360C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3C347B"/>
    <w:rPr>
      <w:sz w:val="16"/>
      <w:szCs w:val="16"/>
    </w:rPr>
  </w:style>
  <w:style w:type="paragraph" w:styleId="Textkomente">
    <w:name w:val="annotation text"/>
    <w:basedOn w:val="Normln"/>
    <w:link w:val="TextkomenteChar"/>
    <w:uiPriority w:val="99"/>
    <w:unhideWhenUsed/>
    <w:rsid w:val="003C347B"/>
    <w:pPr>
      <w:spacing w:line="240" w:lineRule="auto"/>
    </w:pPr>
    <w:rPr>
      <w:sz w:val="20"/>
      <w:szCs w:val="20"/>
    </w:rPr>
  </w:style>
  <w:style w:type="character" w:customStyle="1" w:styleId="TextkomenteChar">
    <w:name w:val="Text komentáře Char"/>
    <w:basedOn w:val="Standardnpsmoodstavce"/>
    <w:link w:val="Textkomente"/>
    <w:uiPriority w:val="99"/>
    <w:rsid w:val="003C347B"/>
    <w:rPr>
      <w:kern w:val="0"/>
      <w:sz w:val="20"/>
      <w:szCs w:val="20"/>
      <w14:ligatures w14:val="none"/>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Odstavec Char"/>
    <w:basedOn w:val="Standardnpsmoodstavce"/>
    <w:link w:val="Odstavecseseznamem"/>
    <w:uiPriority w:val="34"/>
    <w:qFormat/>
    <w:locked/>
    <w:rsid w:val="003C347B"/>
    <w:rPr>
      <w:kern w:val="0"/>
      <w:sz w:val="22"/>
      <w:szCs w:val="22"/>
      <w14:ligatures w14:val="none"/>
    </w:rPr>
  </w:style>
  <w:style w:type="character" w:styleId="Hypertextovodkaz">
    <w:name w:val="Hyperlink"/>
    <w:basedOn w:val="Standardnpsmoodstavce"/>
    <w:uiPriority w:val="99"/>
    <w:unhideWhenUsed/>
    <w:rsid w:val="00EB05AB"/>
    <w:rPr>
      <w:color w:val="467886" w:themeColor="hyperlink"/>
      <w:u w:val="single"/>
    </w:rPr>
  </w:style>
  <w:style w:type="character" w:styleId="Nevyeenzmnka">
    <w:name w:val="Unresolved Mention"/>
    <w:basedOn w:val="Standardnpsmoodstavce"/>
    <w:uiPriority w:val="99"/>
    <w:semiHidden/>
    <w:unhideWhenUsed/>
    <w:rsid w:val="00EB05AB"/>
    <w:rPr>
      <w:color w:val="605E5C"/>
      <w:shd w:val="clear" w:color="auto" w:fill="E1DFDD"/>
    </w:rPr>
  </w:style>
  <w:style w:type="paragraph" w:styleId="Pedmtkomente">
    <w:name w:val="annotation subject"/>
    <w:basedOn w:val="Textkomente"/>
    <w:next w:val="Textkomente"/>
    <w:link w:val="PedmtkomenteChar"/>
    <w:uiPriority w:val="99"/>
    <w:semiHidden/>
    <w:unhideWhenUsed/>
    <w:rsid w:val="00BE5B15"/>
    <w:rPr>
      <w:b/>
      <w:bCs/>
    </w:rPr>
  </w:style>
  <w:style w:type="character" w:customStyle="1" w:styleId="PedmtkomenteChar">
    <w:name w:val="Předmět komentáře Char"/>
    <w:basedOn w:val="TextkomenteChar"/>
    <w:link w:val="Pedmtkomente"/>
    <w:uiPriority w:val="99"/>
    <w:semiHidden/>
    <w:rsid w:val="00BE5B15"/>
    <w:rPr>
      <w:b/>
      <w:bCs/>
      <w:kern w:val="0"/>
      <w:sz w:val="20"/>
      <w:szCs w:val="20"/>
      <w14:ligatures w14:val="none"/>
    </w:rPr>
  </w:style>
  <w:style w:type="paragraph" w:styleId="Revize">
    <w:name w:val="Revision"/>
    <w:hidden/>
    <w:uiPriority w:val="99"/>
    <w:semiHidden/>
    <w:rsid w:val="007B45F5"/>
    <w:pPr>
      <w:spacing w:after="0" w:line="240" w:lineRule="auto"/>
    </w:pPr>
    <w:rPr>
      <w:kern w:val="0"/>
      <w:sz w:val="22"/>
      <w:szCs w:val="22"/>
      <w14:ligatures w14:val="none"/>
    </w:rPr>
  </w:style>
  <w:style w:type="paragraph" w:styleId="Textbubliny">
    <w:name w:val="Balloon Text"/>
    <w:basedOn w:val="Normln"/>
    <w:link w:val="TextbublinyChar"/>
    <w:uiPriority w:val="99"/>
    <w:semiHidden/>
    <w:unhideWhenUsed/>
    <w:rsid w:val="00C6249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6249F"/>
    <w:rPr>
      <w:rFonts w:ascii="Segoe UI" w:hAnsi="Segoe UI" w:cs="Segoe UI"/>
      <w:kern w:val="0"/>
      <w:sz w:val="18"/>
      <w:szCs w:val="18"/>
      <w14:ligatures w14:val="none"/>
    </w:rPr>
  </w:style>
  <w:style w:type="character" w:styleId="Siln">
    <w:name w:val="Strong"/>
    <w:basedOn w:val="Standardnpsmoodstavce"/>
    <w:uiPriority w:val="22"/>
    <w:qFormat/>
    <w:rsid w:val="00E7132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626405">
      <w:bodyDiv w:val="1"/>
      <w:marLeft w:val="0"/>
      <w:marRight w:val="0"/>
      <w:marTop w:val="0"/>
      <w:marBottom w:val="0"/>
      <w:divBdr>
        <w:top w:val="none" w:sz="0" w:space="0" w:color="auto"/>
        <w:left w:val="none" w:sz="0" w:space="0" w:color="auto"/>
        <w:bottom w:val="none" w:sz="0" w:space="0" w:color="auto"/>
        <w:right w:val="none" w:sz="0" w:space="0" w:color="auto"/>
      </w:divBdr>
    </w:div>
    <w:div w:id="149911849">
      <w:bodyDiv w:val="1"/>
      <w:marLeft w:val="0"/>
      <w:marRight w:val="0"/>
      <w:marTop w:val="0"/>
      <w:marBottom w:val="0"/>
      <w:divBdr>
        <w:top w:val="none" w:sz="0" w:space="0" w:color="auto"/>
        <w:left w:val="none" w:sz="0" w:space="0" w:color="auto"/>
        <w:bottom w:val="none" w:sz="0" w:space="0" w:color="auto"/>
        <w:right w:val="none" w:sz="0" w:space="0" w:color="auto"/>
      </w:divBdr>
    </w:div>
    <w:div w:id="449396917">
      <w:bodyDiv w:val="1"/>
      <w:marLeft w:val="0"/>
      <w:marRight w:val="0"/>
      <w:marTop w:val="0"/>
      <w:marBottom w:val="0"/>
      <w:divBdr>
        <w:top w:val="none" w:sz="0" w:space="0" w:color="auto"/>
        <w:left w:val="none" w:sz="0" w:space="0" w:color="auto"/>
        <w:bottom w:val="none" w:sz="0" w:space="0" w:color="auto"/>
        <w:right w:val="none" w:sz="0" w:space="0" w:color="auto"/>
      </w:divBdr>
    </w:div>
    <w:div w:id="773481651">
      <w:bodyDiv w:val="1"/>
      <w:marLeft w:val="0"/>
      <w:marRight w:val="0"/>
      <w:marTop w:val="0"/>
      <w:marBottom w:val="0"/>
      <w:divBdr>
        <w:top w:val="none" w:sz="0" w:space="0" w:color="auto"/>
        <w:left w:val="none" w:sz="0" w:space="0" w:color="auto"/>
        <w:bottom w:val="none" w:sz="0" w:space="0" w:color="auto"/>
        <w:right w:val="none" w:sz="0" w:space="0" w:color="auto"/>
      </w:divBdr>
    </w:div>
    <w:div w:id="1099594995">
      <w:bodyDiv w:val="1"/>
      <w:marLeft w:val="0"/>
      <w:marRight w:val="0"/>
      <w:marTop w:val="0"/>
      <w:marBottom w:val="0"/>
      <w:divBdr>
        <w:top w:val="none" w:sz="0" w:space="0" w:color="auto"/>
        <w:left w:val="none" w:sz="0" w:space="0" w:color="auto"/>
        <w:bottom w:val="none" w:sz="0" w:space="0" w:color="auto"/>
        <w:right w:val="none" w:sz="0" w:space="0" w:color="auto"/>
      </w:divBdr>
    </w:div>
    <w:div w:id="1312830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fakturace@nemocnicerk.cz" TargetMode="External"/><Relationship Id="rId5" Type="http://schemas.openxmlformats.org/officeDocument/2006/relationships/hyperlink" Target="mailto:fakturace@nemocnicenachod.cz"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148</TotalTime>
  <Pages>15</Pages>
  <Words>5068</Words>
  <Characters>29904</Characters>
  <Application>Microsoft Office Word</Application>
  <DocSecurity>0</DocSecurity>
  <Lines>249</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Mária Bosnovičová</cp:lastModifiedBy>
  <cp:revision>2</cp:revision>
  <dcterms:created xsi:type="dcterms:W3CDTF">2024-11-21T12:42:00Z</dcterms:created>
  <dcterms:modified xsi:type="dcterms:W3CDTF">2025-01-16T17:58:00Z</dcterms:modified>
</cp:coreProperties>
</file>